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9"/>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9"/>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9"/>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9"/>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9"/>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9"/>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9"/>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9"/>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9"/>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9"/>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9"/>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8"/>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8"/>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8"/>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8"/>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8"/>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8"/>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8"/>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8"/>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8"/>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8"/>
        </w:numPr>
        <w:rPr/>
      </w:pPr>
      <w:hyperlink r:id="rId24">
        <w:ins w:id="0" w:author="Onbekende auteur" w:date="2016-10-21T09:24:00Z">
          <w:r>
            <w:rPr>
              <w:rStyle w:val="Internetkoppeling"/>
            </w:rPr>
            <w:t xml:space="preserve">RFC0391: </w:t>
          </w:r>
        </w:ins>
      </w:hyperlink>
      <w:hyperlink r:id="rId25">
        <w:ins w:id="1" w:author="Onbekende auteur" w:date="2016-10-21T09:25:00Z">
          <w:r>
            <w:rPr>
              <w:rStyle w:val="Internetkoppeling"/>
            </w:rPr>
            <w:t>attribute entiteittype voorzien van name</w:t>
          </w:r>
        </w:ins>
      </w:hyperlink>
      <w:hyperlink r:id="rId26">
        <w:ins w:id="2" w:author="Onbekende auteur" w:date="2016-10-21T09:26:00Z">
          <w:r>
            <w:rPr>
              <w:rStyle w:val="Internetkoppeling"/>
            </w:rPr>
            <w:t>space qualifier</w:t>
          </w:r>
        </w:ins>
      </w:hyperlink>
      <w:ins w:id="3" w:author="Onbekende auteur" w:date="2016-10-21T09:26:00Z">
        <w:r>
          <w:rPr/>
          <w:br/>
          <w:t xml:space="preserve">Deze RFC is opnieuw doorgevoerd, omdat de wijze van implementatie is </w:t>
        </w:r>
      </w:ins>
      <w:ins w:id="4" w:author="Onbekende auteur" w:date="2016-10-21T09:27:00Z">
        <w:r>
          <w:rPr/>
          <w:t>aangepast.</w:t>
        </w:r>
      </w:ins>
      <w:ins w:id="5" w:author="Onbekende auteur" w:date="2016-10-21T14:47:00Z">
        <w:r>
          <w:rPr/>
          <w:t xml:space="preserve"> </w:t>
        </w:r>
      </w:ins>
      <w:ins w:id="6" w:author="Onbekende auteur" w:date="2016-10-21T14:47:00Z">
        <w:r>
          <w:rPr/>
          <w:t>Deze wijziging had op zeer veel plaatsen consequenties en ook op enkele plaatsen stuf0302.xsd.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27">
        <w:r>
          <w:rPr>
            <w:rStyle w:val="Internetkoppeling"/>
          </w:rPr>
          <w:t>http://</w:t>
        </w:r>
      </w:hyperlink>
      <w:hyperlink r:id="rId28">
        <w:r>
          <w:rPr>
            <w:rStyle w:val="Internetkoppeling"/>
          </w:rPr>
          <w:t>www.stufstandaarden.nl</w:t>
        </w:r>
      </w:hyperlink>
      <w:hyperlink r:id="rId29">
        <w:r>
          <w:rPr>
            <w:rStyle w:val="Internetkoppeling"/>
          </w:rPr>
          <w:t>/StUF/StUF030</w:t>
        </w:r>
      </w:hyperlink>
      <w:hyperlink r:id="rId30">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1" w:name="_Ref100041739"/>
      <w:r>
        <w:rPr/>
        <w:t xml:space="preserve">Globale functionaliteit en opzet van </w:t>
      </w:r>
      <w:bookmarkEnd w:id="1"/>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1"/>
        </w:numPr>
        <w:rPr/>
      </w:pPr>
      <w:r>
        <w:rPr/>
        <w:t>het op de hoogte gehouden worden van wijzigingen in gegevens beheerd door andere organisaties of organisatieonderdelen;</w:t>
      </w:r>
    </w:p>
    <w:p>
      <w:pPr>
        <w:pStyle w:val="Normal"/>
        <w:numPr>
          <w:ilvl w:val="0"/>
          <w:numId w:val="71"/>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2"/>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2"/>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2" w:name="_Ref100043147"/>
      <w:bookmarkStart w:id="3" w:name="_Ref100987487"/>
      <w:r>
        <w:rPr/>
        <w:t>Relatie tussen berichtinhoud, werkelijkheid</w:t>
      </w:r>
      <w:bookmarkEnd w:id="2"/>
      <w:bookmarkEnd w:id="3"/>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 w:name="__RefHeading__37177203"/>
      <w:bookmarkStart w:id="5" w:name="Ref_VoorbeeldHistorie"/>
      <w:bookmarkStart w:id="6" w:name="Ref_VoorbeeldHistorie"/>
      <w:bookmarkEnd w:id="4"/>
      <w:bookmarkEnd w:id="6"/>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7" w:name="_Ref99175827"/>
      <w:bookmarkEnd w:id="7"/>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8" w:name="Ref_Contentmodel"/>
      <w:bookmarkStart w:id="9" w:name="Ref_Contentmodel"/>
      <w:bookmarkEnd w:id="9"/>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422022700"/>
      <w:r>
        <w:rPr/>
        <w:t xml:space="preserve">De structuur van </w:t>
      </w:r>
      <w:bookmarkEnd w:id="10"/>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_RefHeading___Toc73327_362222095"/>
      <w:bookmarkStart w:id="12" w:name="_Ref521911606"/>
      <w:bookmarkEnd w:id="11"/>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del w:id="7" w:author="Onbekende auteur" w:date="2016-10-21T09:28:00Z">
        <w:r>
          <w:rPr>
            <w:rFonts w:ascii="Courier New" w:hAnsi="Courier New"/>
          </w:rPr>
          <w:delText>StUF</w:delText>
        </w:r>
      </w:del>
      <w:ins w:id="8" w:author="Onbekende auteur" w:date="2016-10-21T09:28:00Z">
        <w:r>
          <w:rPr>
            <w:rFonts w:ascii="Courier New" w:hAnsi="Courier New"/>
          </w:rPr>
          <w:t>sectormodel</w:t>
        </w:r>
      </w:ins>
      <w:r>
        <w:rPr>
          <w:rFonts w:ascii="Courier New" w:hAnsi="Courier New"/>
        </w:rPr>
        <w:t>:entiteittype</w:t>
      </w:r>
      <w:r>
        <w:rPr/>
        <w:t xml:space="preserve"> geeft aan wat het entiteittype is van het object. </w:t>
      </w:r>
      <w:ins w:id="9" w:author="Onbekende auteur" w:date="2016-10-21T09:28:00Z">
        <w:r>
          <w:rPr/>
          <w:t xml:space="preserve">De namespace prefix </w:t>
        </w:r>
      </w:ins>
      <w:ins w:id="10" w:author="Onbekende auteur" w:date="2016-10-21T09:28:00Z">
        <w:r>
          <w:rPr>
            <w:rFonts w:ascii="Courier New" w:hAnsi="Courier New"/>
          </w:rPr>
          <w:t>sectormodel</w:t>
        </w:r>
      </w:ins>
      <w:ins w:id="11" w:author="Onbekende auteur" w:date="2016-10-21T09:28:00Z">
        <w:r>
          <w:rPr/>
          <w:t xml:space="preserve"> </w:t>
        </w:r>
      </w:ins>
      <w:ins w:id="12" w:author="Onbekende auteur" w:date="2016-10-21T09:29:00Z">
        <w:r>
          <w:rPr/>
          <w:t xml:space="preserve">definieert het sectormodel voor het entiteittype en de waarde bevat de mnemonic voor het entiteittype. </w:t>
        </w:r>
      </w:ins>
      <w:r>
        <w:rPr/>
        <w:t>Dit attribute is verplicht op elk element voor een entiteittype</w:t>
      </w:r>
      <w:ins w:id="13" w:author="Onbekende auteur" w:date="2016-10-21T09:32:00Z">
        <w:r>
          <w:rPr/>
          <w:t xml:space="preserve"> </w:t>
        </w:r>
      </w:ins>
      <w:ins w:id="14" w:author="Onbekende auteur" w:date="2016-10-21T09:32:00Z">
        <w:r>
          <w:rPr/>
          <w:t>d</w:t>
        </w:r>
      </w:ins>
      <w:del w:id="15" w:author="Onbekende auteur" w:date="2016-10-21T09:32:00Z">
        <w:r>
          <w:rPr/>
          <w:delText>.</w:delText>
        </w:r>
      </w:del>
      <w:ins w:id="16" w:author="Onbekende auteur" w:date="2016-10-21T09:32:00Z">
        <w:r>
          <w:rPr/>
          <w:t xml:space="preserve">at geen </w:t>
        </w:r>
      </w:ins>
      <w:ins w:id="17" w:author="Onbekende auteur" w:date="2016-10-21T09:33:00Z">
        <w:r>
          <w:rPr/>
          <w:t>supertype is met daarbinnen een choice met de elementen voor de subtypen</w:t>
        </w:r>
      </w:ins>
      <w:ins w:id="18" w:author="Onbekende auteur" w:date="2016-10-21T09:31:00Z">
        <w:r>
          <w:rPr/>
          <w:t>.</w:t>
        </w:r>
      </w:ins>
      <w:ins w:id="19" w:author="Onbekende auteur" w:date="2016-10-21T13:30:00Z">
        <w:r>
          <w:rPr/>
          <w:t xml:space="preserve"> In de schema’s voor een sectormodel </w:t>
        </w:r>
      </w:ins>
      <w:ins w:id="20" w:author="Onbekende auteur" w:date="2016-10-21T13:31:00Z">
        <w:r>
          <w:rPr/>
          <w:t xml:space="preserve">dient het attribute  </w:t>
        </w:r>
      </w:ins>
      <w:ins w:id="21" w:author="Onbekende auteur" w:date="2016-10-21T13:31:00Z">
        <w:r>
          <w:rPr>
            <w:rFonts w:ascii="Courier New" w:hAnsi="Courier New"/>
          </w:rPr>
          <w:t>entiteittype</w:t>
        </w:r>
      </w:ins>
      <w:ins w:id="22" w:author="Onbekende auteur" w:date="2016-10-21T13:31:00Z">
        <w:r>
          <w:rPr/>
          <w:t xml:space="preserve"> </w:t>
        </w:r>
      </w:ins>
      <w:ins w:id="23" w:author="Onbekende auteur" w:date="2016-10-21T13:31:00Z">
        <w:r>
          <w:rPr/>
          <w:t xml:space="preserve">te worden gedefinieerd. Binnen het complexType voor een </w:t>
        </w:r>
      </w:ins>
      <w:ins w:id="24" w:author="Onbekende auteur" w:date="2016-10-21T13:32:00Z">
        <w:r>
          <w:rPr/>
          <w:t>entiteittype wordt dit attribute als ref opgenomen en de waarde wordt gezet door middel van fixed.</w:t>
        </w:r>
      </w:ins>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del w:id="25" w:author="Onbekende auteur" w:date="2016-10-21T09:31:00Z">
              <w:r>
                <w:rPr>
                  <w:rFonts w:cs="Courier New" w:ascii="Courier New" w:hAnsi="Courier New"/>
                  <w:spacing w:val="-2"/>
                  <w:sz w:val="18"/>
                  <w:szCs w:val="18"/>
                </w:rPr>
                <w:delText>StUF</w:delText>
              </w:r>
            </w:del>
            <w:ins w:id="26" w:author="Onbekende auteur" w:date="2016-10-21T09:31:00Z">
              <w:r>
                <w:rPr>
                  <w:rFonts w:cs="Courier New" w:ascii="Courier New" w:hAnsi="Courier New"/>
                  <w:spacing w:val="-2"/>
                  <w:sz w:val="18"/>
                  <w:szCs w:val="18"/>
                </w:rPr>
                <w:t>sectormodel</w:t>
              </w:r>
            </w:ins>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ins w:id="27" w:author="Onbekende auteur" w:date="2016-10-21T09:31:00Z">
              <w:r>
                <w:rPr>
                  <w:spacing w:val="-2"/>
                </w:rPr>
                <w:t xml:space="preserve">, </w:t>
              </w:r>
            </w:ins>
            <w:ins w:id="28" w:author="Onbekende auteur" w:date="2016-10-21T09:33:00Z">
              <w:r>
                <w:rPr>
                  <w:spacing w:val="-2"/>
                </w:rPr>
                <w:t>met uitzondering van een supertype met daarbinnen een choice voor de subtypen.</w:t>
              </w:r>
            </w:ins>
            <w:ins w:id="29" w:author="Onbekende auteur" w:date="2016-10-21T13:33:00Z">
              <w:r>
                <w:rPr>
                  <w:spacing w:val="-2"/>
                </w:rPr>
                <w:t xml:space="preserve"> </w:t>
              </w:r>
            </w:ins>
            <w:ins w:id="30" w:author="Onbekende auteur" w:date="2016-10-21T13:33:00Z">
              <w:r>
                <w:rPr>
                  <w:rFonts w:ascii="Courier New" w:hAnsi="Courier New"/>
                  <w:spacing w:val="-2"/>
                </w:rPr>
                <w:t>sectormodel</w:t>
              </w:r>
            </w:ins>
            <w:ins w:id="31" w:author="Onbekende auteur" w:date="2016-10-21T13:33:00Z">
              <w:r>
                <w:rPr>
                  <w:rFonts w:ascii="Courier New" w:hAnsi="Courier New"/>
                  <w:spacing w:val="-2"/>
                </w:rPr>
                <w:t>:entiteitype</w:t>
              </w:r>
            </w:ins>
            <w:ins w:id="32" w:author="Onbekende auteur" w:date="2016-10-21T13:33:00Z">
              <w:r>
                <w:rPr>
                  <w:spacing w:val="-2"/>
                </w:rPr>
                <w:t xml:space="preserve"> moet voldoen aan de regular expression [a-zA-Z0-9_]{1,30}.</w:t>
              </w:r>
            </w:ins>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del w:id="33" w:author="Onbekende auteur" w:date="2016-10-21T09:36:00Z">
        <w:r>
          <w:rPr>
            <w:rFonts w:ascii="Courier New" w:hAnsi="Courier New"/>
            <w:spacing w:val="-2"/>
          </w:rPr>
        </w:r>
      </w:del>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del w:id="34" w:author="Onbekende auteur" w:date="2016-10-21T09:36:00Z">
        <w:r>
          <w:rPr>
            <w:spacing w:val="-2"/>
          </w:rPr>
        </w:r>
      </w:del>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del w:id="35" w:author="Onbekende auteur" w:date="2016-10-21T09:36:00Z">
        <w:r>
          <w:rPr>
            <w:spacing w:val="-2"/>
          </w:rPr>
          <w:delText xml:space="preserve">Binnen </w:delText>
        </w:r>
      </w:del>
      <w:del w:id="36" w:author="Onbekende auteur" w:date="2016-10-21T09:36:00Z">
        <w:r>
          <w:rPr>
            <w:rFonts w:ascii="Courier New" w:hAnsi="Courier New"/>
            <w:spacing w:val="-2"/>
          </w:rPr>
          <w:delText>StUF:entiteittype</w:delText>
        </w:r>
      </w:del>
      <w:del w:id="37" w:author="Onbekende auteur" w:date="2016-10-21T09:36:00Z">
        <w:r>
          <w:rPr>
            <w:spacing w:val="-2"/>
          </w:rPr>
          <w:delText xml:space="preserve"> moet een prefix opgenomen worden:</w:delText>
        </w:r>
      </w:del>
    </w:p>
    <w:p>
      <w:pPr>
        <w:pStyle w:val="Normal"/>
        <w:widowControl/>
        <w:numPr>
          <w:ilvl w:val="0"/>
          <w:numId w:val="6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del w:id="38" w:author="Onbekende auteur" w:date="2016-10-21T09:36:00Z">
        <w:r>
          <w:rPr>
            <w:spacing w:val="-2"/>
          </w:rPr>
          <w:delText>In het element voor een gerelateerde, als de gerelateerde een entiteittype is uit een ander sectormodel dan het sectormodel van de relatie.</w:delText>
        </w:r>
      </w:del>
    </w:p>
    <w:p>
      <w:pPr>
        <w:pStyle w:val="Normal"/>
        <w:widowControl/>
        <w:numPr>
          <w:ilvl w:val="0"/>
          <w:numId w:val="6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del w:id="39" w:author="Onbekende auteur" w:date="2016-10-21T09:36:00Z">
        <w:r>
          <w:rPr>
            <w:spacing w:val="-2"/>
          </w:rPr>
          <w:delText>In het element voor een entiteit dat op het hoogste niveau voorkomt in een koppelvlak met een namespace die afwijkt van de namespace van het sectormodel</w:delText>
        </w:r>
      </w:del>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del w:id="40" w:author="Onbekende auteur" w:date="2016-10-21T09:36:00Z">
        <w:r>
          <w:rPr>
            <w:rFonts w:ascii="Courier New" w:hAnsi="Courier New"/>
            <w:spacing w:val="-2"/>
          </w:rPr>
          <w:delText>Deze opsomming is niet uitputtend bedoeld.</w:delText>
        </w:r>
      </w:del>
      <w:del w:id="41" w:author="Onbekende auteur" w:date="2016-10-21T09:35:00Z">
        <w:r>
          <w:rPr>
            <w:rFonts w:ascii="Courier New" w:hAnsi="Courier New"/>
            <w:spacing w:val="-2"/>
          </w:rPr>
          <w:delText xml:space="preserve"> Hoewel het niet nodig is, is het wel toegestaan om StUF:entiteittype ook vooraf te laten gaan door een prefix voor de namespace, als deze gelijk is aan de namespace van het element waarin het attribute StUF:entiteittype voorkomt.</w:delText>
        </w:r>
      </w:del>
      <w:del w:id="42" w:author="Onbekende auteur" w:date="2016-10-21T13:33:00Z">
        <w:r>
          <w:rPr>
            <w:rFonts w:ascii="Courier New" w:hAnsi="Courier New"/>
            <w:spacing w:val="-2"/>
          </w:rPr>
          <w:delText>:entiteitype moet voldoen aan de regular expression ([a-zA-Z_][a-zA-Z0-9_.-]*):[a-zA-Z0-9_]{1,30}.</w:delText>
        </w:r>
      </w:del>
      <w:del w:id="43" w:author="Onbekende auteur" w:date="2016-10-21T09:35:00Z">
        <w:r>
          <w:rPr>
            <w:rFonts w:ascii="Courier New" w:hAnsi="Courier New"/>
            <w:spacing w:val="-2"/>
          </w:rPr>
          <w:delText>Als het 'Type entiteit' dat met het attribute StUF:entiteittype wordt aangeduid een onderdeel is van het sectormodel met de namespace van het element waarin het attribute StUF:entiteittype voorkomt, dan kan het 'Type entiteit' worden aangeduid met de waarde gedefinieerd in het sectormodel. Als de namespace van het element waarin het attribute StUF:entiteittype voorkomt geen sectormodel aanduidt (het is bijvoorbeeld de namespace van een koppelvlak) of als de aan te duiden 'Type entiteit' geen onderdeel is van het sectormodel met de namespace van het element waarin het attribute StUF:entiteittype voorkomt, dan wordt StUF:entiteittype gevuld met een prefix voor de namespace van het sectormodel waarin de aan te duiden 'Type entiteit' voorkomt, gevolgd door ':' gevolgd door de in dat sectormodel gedefinieerde waarde voor 'Type entiteit'.</w:delText>
        </w:r>
      </w:del>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del w:id="44" w:author="Onbekende auteur" w:date="2016-10-21T09:35:00Z">
        <w:r>
          <w:rPr>
            <w:rFonts w:ascii="Courier New" w:hAnsi="Courier New"/>
            <w:spacing w:val="-2"/>
          </w:rPr>
        </w:r>
      </w:del>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del w:id="45" w:author="Onbekende auteur" w:date="2016-10-21T09:35:00Z">
        <w:r>
          <w:rPr>
            <w:rFonts w:ascii="Courier New" w:hAnsi="Courier New"/>
            <w:spacing w:val="-2"/>
          </w:rPr>
          <w:delText>StUF</w:delText>
        </w:r>
      </w:del>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del w:id="46" w:author="Onbekende auteur" w:date="2016-10-21T13:35:00Z">
        <w:r>
          <w:rPr>
            <w:rFonts w:ascii="Courier New" w:hAnsi="Courier New"/>
            <w:spacing w:val="-2"/>
          </w:rPr>
          <w:delText>StUF</w:delText>
        </w:r>
      </w:del>
      <w:ins w:id="47" w:author="Onbekende auteur" w:date="2016-10-21T13:35:00Z">
        <w:r>
          <w:rPr>
            <w:rFonts w:ascii="Courier New" w:hAnsi="Courier New"/>
            <w:spacing w:val="-2"/>
          </w:rPr>
          <w:t>sectormodel</w:t>
        </w:r>
      </w:ins>
      <w:r>
        <w:rPr>
          <w:rFonts w:ascii="Courier New" w:hAnsi="Courier New"/>
          <w:spacing w:val="-2"/>
        </w:rPr>
        <w:t>:entiteittype</w:t>
      </w:r>
      <w:r>
        <w:rPr>
          <w:spacing w:val="-2"/>
        </w:rPr>
        <w:t xml:space="preserve"> is geen onderdeel van deze groep</w:t>
      </w:r>
      <w:del w:id="48" w:author="Onbekende auteur" w:date="2016-10-21T13:35:00Z">
        <w:r>
          <w:rPr>
            <w:spacing w:val="-2"/>
          </w:rPr>
          <w:delText>en</w:delText>
        </w:r>
      </w:del>
      <w:r>
        <w:rPr>
          <w:spacing w:val="-2"/>
        </w:rPr>
        <w:t xml:space="preserve">, omdat </w:t>
      </w:r>
      <w:del w:id="49" w:author="Onbekende auteur" w:date="2016-10-21T13:35:00Z">
        <w:r>
          <w:rPr>
            <w:spacing w:val="-2"/>
          </w:rPr>
          <w:delText>hiervoor altijd een fixed waarde gedefinieerd dient te worden</w:delText>
        </w:r>
      </w:del>
      <w:ins w:id="50" w:author="Onbekende auteur" w:date="2016-10-21T13:35:00Z">
        <w:r>
          <w:rPr>
            <w:spacing w:val="-2"/>
          </w:rPr>
          <w:t>het niet zit in de namespace van StUF</w:t>
        </w:r>
      </w:ins>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 w:name="Ref_Objectstructuur"/>
      <w:bookmarkStart w:id="14" w:name="Ref_Objectstructuur"/>
      <w:bookmarkEnd w:id="14"/>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5" w:name="_1058708644"/>
                            <w:bookmarkStart w:id="16" w:name="_1058708644"/>
                            <w:bookmarkEnd w:id="16"/>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7" w:name="_Ref412717651"/>
                            <w:r>
                              <w:rPr/>
                              <w:t xml:space="preserve">Figuur </w:t>
                            </w:r>
                            <w:r>
                              <w:rPr/>
                              <w:fldChar w:fldCharType="begin"/>
                            </w:r>
                            <w:r>
                              <w:instrText> SEQ Figuur \* ARABIC </w:instrText>
                            </w:r>
                            <w:r>
                              <w:fldChar w:fldCharType="separate"/>
                            </w:r>
                            <w:r>
                              <w:t>2</w:t>
                            </w:r>
                            <w:r>
                              <w:fldChar w:fldCharType="end"/>
                            </w:r>
                            <w:bookmarkEnd w:id="17"/>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8" w:name="_1058708644"/>
                      <w:bookmarkStart w:id="19" w:name="_1058708644"/>
                      <w:bookmarkEnd w:id="19"/>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0" w:name="_Ref412717651"/>
                      <w:r>
                        <w:rPr/>
                        <w:t xml:space="preserve">Figuur </w:t>
                      </w:r>
                      <w:r>
                        <w:rPr/>
                        <w:fldChar w:fldCharType="begin"/>
                      </w:r>
                      <w:r>
                        <w:instrText> SEQ Figuur \* ARABIC </w:instrText>
                      </w:r>
                      <w:r>
                        <w:fldChar w:fldCharType="separate"/>
                      </w:r>
                      <w:r>
                        <w:t>2</w:t>
                      </w:r>
                      <w:r>
                        <w:fldChar w:fldCharType="end"/>
                      </w:r>
                      <w:bookmarkEnd w:id="20"/>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del w:id="51" w:author="Onbekende auteur" w:date="2016-10-21T14:28: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52" w:author="Onbekende auteur" w:date="2016-10-21T14:28: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del w:id="53" w:author="Onbekende auteur" w:date="2016-10-21T13:35: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54" w:author="Onbekende auteur" w:date="2016-10-21T13:35: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del w:id="55" w:author="Onbekende auteur" w:date="2016-10-21T13:35: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56" w:author="Onbekende auteur" w:date="2016-10-21T13:35: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del w:id="57"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58"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del w:id="59" w:author="Onbekende auteur" w:date="2016-10-21T14:28: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60" w:author="Onbekende auteur" w:date="2016-10-21T14:28: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del w:id="61"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62"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del w:id="63"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64"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del w:id="65" w:author="Onbekende auteur" w:date="2016-10-21T14:28: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66" w:author="Onbekende auteur" w:date="2016-10-21T14:28: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del w:id="67" w:author="Onbekende auteur" w:date="2016-10-21T13:35: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68" w:author="Onbekende auteur" w:date="2016-10-21T13:35: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del w:id="69" w:author="Onbekende auteur" w:date="2016-10-21T13:35: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70" w:author="Onbekende auteur" w:date="2016-10-21T13:35: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del w:id="71"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72"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del w:id="73" w:author="Onbekende auteur" w:date="2016-10-21T14:28: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74" w:author="Onbekende auteur" w:date="2016-10-21T14:28: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del w:id="75"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76"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del w:id="77"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delText>StUF</w:delText>
                        </w:r>
                      </w:del>
                      <w:ins w:id="78" w:author="Onbekende auteur" w:date="2016-10-21T13:36:00Z">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ins>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del w:id="79" w:author="Onbekende auteur" w:date="2016-10-21T13:37:00Z">
        <w:r>
          <w:rPr>
            <w:rFonts w:ascii="Courier New" w:hAnsi="Courier New"/>
            <w:b w:val="false"/>
            <w:bCs w:val="false"/>
            <w:i w:val="false"/>
            <w:iCs w:val="false"/>
          </w:rPr>
          <w:delText>StUF:entiteittype</w:delText>
        </w:r>
      </w:del>
      <w:ins w:id="80" w:author="Onbekende auteur" w:date="2016-10-21T13:37:00Z">
        <w:r>
          <w:rPr>
            <w:rFonts w:eastAsia="Times New Roman" w:cs="Times New Roman" w:ascii="Courier New" w:hAnsi="Courier New"/>
            <w:color w:val="auto"/>
            <w:sz w:val="20"/>
            <w:szCs w:val="20"/>
            <w:lang w:val="nl-NL" w:bidi="ar-SA"/>
          </w:rPr>
          <w:t>bg:entiteittype</w:t>
        </w:r>
      </w:ins>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del w:id="81" w:author="Onbekende auteur" w:date="2016-10-21T13:37:00Z">
        <w:r>
          <w:rPr>
            <w:rFonts w:ascii="Courier New" w:hAnsi="Courier New"/>
            <w:b w:val="false"/>
            <w:bCs w:val="false"/>
            <w:i w:val="false"/>
            <w:iCs w:val="false"/>
          </w:rPr>
          <w:delText>StUF:entiteittype</w:delText>
        </w:r>
      </w:del>
      <w:ins w:id="82" w:author="Onbekende auteur" w:date="2016-10-21T13:37:00Z">
        <w:r>
          <w:rPr>
            <w:rFonts w:eastAsia="Times New Roman" w:cs="Times New Roman" w:ascii="Courier New" w:hAnsi="Courier New"/>
            <w:b w:val="false"/>
            <w:bCs w:val="false"/>
            <w:i w:val="false"/>
            <w:iCs w:val="false"/>
            <w:color w:val="auto"/>
            <w:sz w:val="20"/>
            <w:szCs w:val="20"/>
            <w:lang w:val="nl-NL" w:bidi="ar-SA"/>
          </w:rPr>
          <w:t>bg:entiteittype</w:t>
        </w:r>
      </w:ins>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ins w:id="83" w:author="Onbekende auteur" w:date="2016-10-21T13:39:00Z">
        <w:r>
          <w:rPr/>
          <w:t xml:space="preserve"> met bg de prefix voor het sectormodel bg0310</w:t>
        </w:r>
      </w:ins>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del w:id="84" w:author="Onbekende auteur" w:date="2016-10-21T13:37:00Z">
        <w:r>
          <w:rPr>
            <w:rFonts w:ascii="Courier New" w:hAnsi="Courier New"/>
          </w:rPr>
          <w:delText>StUF:entiteittype</w:delText>
        </w:r>
      </w:del>
      <w:ins w:id="85" w:author="Onbekende auteur" w:date="2016-10-21T13:39:00Z">
        <w:r>
          <w:rPr>
            <w:rFonts w:ascii="Courier New" w:hAnsi="Courier New"/>
          </w:rPr>
          <w:t>sectormodel</w:t>
        </w:r>
      </w:ins>
      <w:ins w:id="86" w:author="Onbekende auteur" w:date="2016-10-21T13:37:00Z">
        <w:r>
          <w:rPr>
            <w:rFonts w:eastAsia="Times New Roman" w:cs="Times New Roman" w:ascii="Courier New" w:hAnsi="Courier New"/>
            <w:color w:val="auto"/>
            <w:sz w:val="20"/>
            <w:szCs w:val="20"/>
            <w:lang w:val="nl-NL" w:bidi="ar-SA"/>
          </w:rPr>
          <w:t>:entiteittype</w:t>
        </w:r>
      </w:ins>
      <w:r>
        <w:rPr/>
        <w:t xml:space="preserve">: </w:t>
      </w:r>
      <w:r>
        <w:rPr>
          <w:rFonts w:ascii="Courier New" w:hAnsi="Courier New"/>
        </w:rPr>
        <w:t xml:space="preserve">&lt;gerelateerde </w:t>
      </w:r>
      <w:del w:id="87" w:author="Onbekende auteur" w:date="2016-10-21T13:37:00Z">
        <w:r>
          <w:rPr>
            <w:rFonts w:ascii="Courier New" w:hAnsi="Courier New"/>
          </w:rPr>
          <w:delText>StUF:entiteittype</w:delText>
        </w:r>
      </w:del>
      <w:ins w:id="88" w:author="Onbekende auteur" w:date="2016-10-21T13:39:00Z">
        <w:r>
          <w:rPr>
            <w:rFonts w:ascii="Courier New" w:hAnsi="Courier New"/>
          </w:rPr>
          <w:t>sectormodel</w:t>
        </w:r>
      </w:ins>
      <w:ins w:id="89" w:author="Onbekende auteur" w:date="2016-10-21T13:37:00Z">
        <w:r>
          <w:rPr>
            <w:rFonts w:eastAsia="Times New Roman" w:cs="Times New Roman" w:ascii="Courier New" w:hAnsi="Courier New"/>
            <w:color w:val="auto"/>
            <w:sz w:val="20"/>
            <w:szCs w:val="20"/>
            <w:lang w:val="nl-NL" w:bidi="ar-SA"/>
          </w:rPr>
          <w:t>:entiteittype</w:t>
        </w:r>
      </w:ins>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del w:id="90" w:author="Onbekende auteur" w:date="2016-10-21T13:37:00Z">
        <w:r>
          <w:rPr>
            <w:rFonts w:ascii="Courier New" w:hAnsi="Courier New"/>
          </w:rPr>
          <w:delText>StUF:entiteittype</w:delText>
        </w:r>
      </w:del>
      <w:ins w:id="91" w:author="Onbekende auteur" w:date="2016-10-21T13:39:00Z">
        <w:r>
          <w:rPr>
            <w:rFonts w:ascii="Courier New" w:hAnsi="Courier New"/>
          </w:rPr>
          <w:t>sectormodel</w:t>
        </w:r>
      </w:ins>
      <w:ins w:id="92" w:author="Onbekende auteur" w:date="2016-10-21T13:37:00Z">
        <w:r>
          <w:rPr>
            <w:rFonts w:eastAsia="Times New Roman" w:cs="Times New Roman" w:ascii="Courier New" w:hAnsi="Courier New"/>
            <w:color w:val="auto"/>
            <w:sz w:val="20"/>
            <w:szCs w:val="20"/>
            <w:lang w:val="nl-NL" w:bidi="ar-SA"/>
          </w:rPr>
          <w:t>:entiteittype</w:t>
        </w:r>
      </w:ins>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del w:id="93" w:author="Onbekende auteur" w:date="2016-10-21T13:37:00Z">
        <w:r>
          <w:rPr>
            <w:rFonts w:ascii="Courier New" w:hAnsi="Courier New"/>
          </w:rPr>
          <w:delText>StUF</w:delText>
        </w:r>
      </w:del>
      <w:ins w:id="94" w:author="Onbekende auteur" w:date="2016-10-21T13:37:00Z">
        <w:r>
          <w:rPr>
            <w:rFonts w:ascii="Courier New" w:hAnsi="Courier New"/>
          </w:rPr>
          <w:t>sectormodel</w:t>
        </w:r>
      </w:ins>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4"/>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4"/>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1" w:name="__RefHeading__39165_699479391"/>
      <w:bookmarkEnd w:id="21"/>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w:t>
      </w:r>
      <w:del w:id="95" w:author="Onbekende auteur" w:date="2016-10-21T13:40:00Z">
        <w:r>
          <w:rPr>
            <w:rFonts w:ascii="Courier New" w:hAnsi="Courier New"/>
            <w:color w:val="000000"/>
            <w:sz w:val="16"/>
            <w:szCs w:val="16"/>
          </w:rPr>
          <w:delText>Group</w:delText>
        </w:r>
      </w:del>
      <w:r>
        <w:rPr>
          <w:rFonts w:ascii="Courier New" w:hAnsi="Courier New"/>
          <w:color w:val="000000"/>
          <w:sz w:val="16"/>
          <w:szCs w:val="16"/>
        </w:rPr>
        <w:t xml:space="preserve"> ref="StUF:</w:t>
      </w:r>
      <w:del w:id="96" w:author="Onbekende auteur" w:date="2016-10-21T13:40:00Z">
        <w:r>
          <w:rPr>
            <w:rFonts w:ascii="Courier New" w:hAnsi="Courier New"/>
            <w:color w:val="000000"/>
            <w:sz w:val="16"/>
            <w:szCs w:val="16"/>
          </w:rPr>
          <w:delText>element</w:delText>
        </w:r>
      </w:del>
      <w:ins w:id="97" w:author="Onbekende auteur" w:date="2016-10-21T13:40:00Z">
        <w:r>
          <w:rPr>
            <w:rFonts w:ascii="Courier New" w:hAnsi="Courier New"/>
            <w:color w:val="000000"/>
            <w:sz w:val="16"/>
            <w:szCs w:val="16"/>
          </w:rPr>
          <w:t>noValue</w:t>
        </w:r>
      </w:ins>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del w:id="98" w:author="Onbekende auteur" w:date="2016-10-21T13:42:00Z">
        <w:r>
          <w:rPr>
            <w:rFonts w:eastAsia="Arial" w:cs="Arial" w:ascii="Courier New" w:hAnsi="Courier New"/>
            <w:b w:val="false"/>
            <w:bCs w:val="false"/>
            <w:i w:val="false"/>
            <w:iCs w:val="false"/>
            <w:color w:val="FF0000"/>
            <w:sz w:val="16"/>
            <w:szCs w:val="16"/>
            <w:u w:val="none"/>
          </w:rPr>
          <w:delText>StUF</w:delText>
        </w:r>
      </w:del>
      <w:ins w:id="99" w:author="Onbekende auteur" w:date="2016-10-21T13:42:00Z">
        <w:r>
          <w:rPr>
            <w:rFonts w:eastAsia="Arial" w:cs="Arial" w:ascii="Courier New" w:hAnsi="Courier New"/>
            <w:b w:val="false"/>
            <w:bCs w:val="false"/>
            <w:i w:val="false"/>
            <w:iCs w:val="false"/>
            <w:color w:val="FF0000"/>
            <w:sz w:val="16"/>
            <w:szCs w:val="16"/>
            <w:u w:val="none"/>
          </w:rPr>
          <w:t>BG</w:t>
        </w:r>
      </w:ins>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2" w:name="__RefHeading__22867_227750952"/>
      <w:bookmarkEnd w:id="22"/>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3" w:name="__RefHeading___Toc76626_362222095"/>
      <w:bookmarkEnd w:id="23"/>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4" w:name="__DdeLink__31562_1131156099"/>
      <w:r>
        <w:rPr>
          <w:rFonts w:ascii="Courier New" w:hAnsi="Courier New"/>
        </w:rPr>
        <w:t>DatumMogelijkOnvolledig</w:t>
      </w:r>
      <w:r>
        <w:rPr/>
        <w:t xml:space="preserve">, </w:t>
      </w:r>
      <w:r>
        <w:rPr>
          <w:rFonts w:ascii="Courier New" w:hAnsi="Courier New"/>
        </w:rPr>
        <w:t>DatumMogelijkOnvolledigType</w:t>
      </w:r>
      <w:bookmarkEnd w:id="24"/>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5" w:name="__DdeLink__31564_1131156099"/>
      <w:r>
        <w:rPr>
          <w:rFonts w:ascii="Courier New" w:hAnsi="Courier New"/>
        </w:rPr>
        <w:t>DatumMogelijkOnvolledig</w:t>
      </w:r>
      <w:r>
        <w:rPr/>
        <w:t xml:space="preserve"> of </w:t>
      </w:r>
      <w:r>
        <w:rPr>
          <w:rFonts w:ascii="Courier New" w:hAnsi="Courier New"/>
        </w:rPr>
        <w:t>TijdstipMogelijkOnvolledig</w:t>
      </w:r>
      <w:bookmarkEnd w:id="25"/>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100"/>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6" w:name="__RefHeading__39682_1264983703"/>
      <w:bookmarkEnd w:id="26"/>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7" w:name="__DdeLink__32338_1131156099"/>
      <w:r>
        <w:rPr>
          <w:rFonts w:cs="Courier New" w:ascii="Courier New" w:hAnsi="Courier New"/>
        </w:rPr>
        <w:t>TijdstipMogelijkOnvolledig</w:t>
      </w:r>
      <w:bookmarkEnd w:id="27"/>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8" w:name="Ref_MetagegevensAlgemeenMechanisme"/>
      <w:bookmarkStart w:id="29" w:name="Ref_MetagegevensAlgemeenMechanisme"/>
      <w:bookmarkEnd w:id="29"/>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0" w:name="Ref_StatusMetagegevens"/>
      <w:bookmarkStart w:id="31" w:name="Ref_StatusMetagegevens"/>
      <w:bookmarkEnd w:id="31"/>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2" w:name="Ref_VoorbeeldContentmodelMetagegevens"/>
      <w:bookmarkStart w:id="33" w:name="Ref_VoorbeeldContentmodelMetagegevens"/>
      <w:bookmarkEnd w:id="33"/>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w:t>
      </w:r>
      <w:del w:id="100" w:author="Onbekende auteur" w:date="2016-10-21T13:43:00Z">
        <w:r>
          <w:rPr>
            <w:rFonts w:ascii="Courier New" w:hAnsi="Courier New"/>
            <w:sz w:val="16"/>
            <w:szCs w:val="16"/>
          </w:rPr>
          <w:delText>StUF:</w:delText>
        </w:r>
      </w:del>
      <w:r>
        <w:rPr>
          <w:rFonts w:ascii="Courier New" w:hAnsi="Courier New"/>
          <w:sz w:val="16"/>
          <w:szCs w:val="16"/>
        </w:rPr>
        <w:t>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w:t>
      </w:r>
      <w:del w:id="101" w:author="Onbekende auteur" w:date="2016-10-21T13:43:00Z">
        <w:r>
          <w:rPr>
            <w:rFonts w:ascii="Courier New" w:hAnsi="Courier New"/>
            <w:sz w:val="16"/>
            <w:szCs w:val="16"/>
          </w:rPr>
          <w:delText>StUF:</w:delText>
        </w:r>
      </w:del>
      <w:r>
        <w:rPr>
          <w:rFonts w:ascii="Courier New" w:hAnsi="Courier New"/>
          <w:sz w:val="16"/>
          <w:szCs w:val="16"/>
        </w:rPr>
        <w:t>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100"/>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4" w:name="__RefHeading__31482201"/>
      <w:bookmarkStart w:id="35" w:name="_Ref449417445"/>
      <w:bookmarkEnd w:id="34"/>
      <w:r>
        <w:rPr/>
        <w:t xml:space="preserve">Het opnemen van elementen in </w:t>
      </w:r>
      <w:bookmarkEnd w:id="35"/>
      <w:r>
        <w:rPr/>
        <w:t>een entiteit</w:t>
      </w:r>
    </w:p>
    <w:p>
      <w:pPr>
        <w:pStyle w:val="Normal"/>
        <w:widowControl/>
        <w:rPr/>
      </w:pPr>
      <w:bookmarkStart w:id="36" w:name="_986281541"/>
      <w:r>
        <w:rPr>
          <w:spacing w:val="-2"/>
        </w:rPr>
        <w:t xml:space="preserve">Er zijn redenen waarom van een element niet altijd met een geldige waarde in een bericht kan worden opgenomen. Deze redenen worden onderscheiden met het attribute </w:t>
      </w:r>
      <w:bookmarkEnd w:id="36"/>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7" w:name="__RefHeading__36654993"/>
      <w:bookmarkStart w:id="38" w:name="_Ref523204459"/>
      <w:bookmarkEnd w:id="37"/>
      <w:r>
        <w:rPr/>
        <w:t xml:space="preserve">Het opnemen van relatie-entiteit in een </w:t>
      </w:r>
      <w:bookmarkEnd w:id="38"/>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9" w:name="__RefHeading__32180856"/>
      <w:bookmarkEnd w:id="39"/>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5"/>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5"/>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5"/>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100"/>
        </w:numPr>
        <w:tabs>
          <w:tab w:val="left" w:pos="0" w:leader="none"/>
        </w:tabs>
        <w:ind w:left="363" w:right="0" w:hanging="363"/>
        <w:rPr/>
      </w:pPr>
      <w:bookmarkStart w:id="40" w:name="_Ref411583221"/>
      <w:bookmarkStart w:id="41" w:name="_Ref411583258"/>
      <w:bookmarkStart w:id="42" w:name="_Ref521996704"/>
      <w:r>
        <w:rPr/>
        <w:t>Berichtverwerking</w:t>
      </w:r>
      <w:bookmarkEnd w:id="40"/>
      <w:bookmarkEnd w:id="41"/>
      <w:bookmarkEnd w:id="42"/>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100"/>
        </w:numPr>
        <w:tabs>
          <w:tab w:val="left" w:pos="0" w:leader="none"/>
        </w:tabs>
        <w:ind w:left="576" w:right="0" w:hanging="576"/>
        <w:rPr/>
      </w:pPr>
      <w:r>
        <w:rPr/>
        <w:t>Codering van het type 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w:t>
      </w:r>
      <w:ins w:id="102" w:author="Onbekende auteur" w:date="2016-10-24T09:45:00Z">
        <w:r>
          <w:rPr/>
          <w:t>,</w:t>
        </w:r>
      </w:ins>
      <w:del w:id="103" w:author="Onbekende auteur" w:date="2016-10-24T09:45:00Z">
        <w:r>
          <w:rPr/>
          <w:delText xml:space="preserve"> en</w:delText>
        </w:r>
      </w:del>
      <w:r>
        <w:rPr/>
        <w:t xml:space="preserve"> sectormodel</w:t>
      </w:r>
      <w:ins w:id="104" w:author="Onbekende auteur" w:date="2016-10-24T09:45:00Z">
        <w:r>
          <w:rPr/>
          <w:t xml:space="preserve"> </w:t>
        </w:r>
      </w:ins>
      <w:ins w:id="105" w:author="Onbekende auteur" w:date="2016-10-24T09:45:00Z">
        <w:r>
          <w:rPr/>
          <w:t>en koppelvlak</w:t>
        </w:r>
      </w:ins>
    </w:p>
    <w:p>
      <w:pPr>
        <w:pStyle w:val="Normal"/>
        <w:widowControl/>
        <w:rPr>
          <w:b w:val="false"/>
          <w:b w:val="false"/>
          <w:bCs w:val="false"/>
          <w:i w:val="false"/>
          <w:i w:val="false"/>
          <w:iCs w:val="false"/>
          <w:u w:val="none"/>
        </w:rPr>
      </w:pPr>
      <w:r>
        <w:rPr>
          <w:b w:val="false"/>
          <w:bCs w:val="false"/>
          <w:i w:val="false"/>
          <w:iCs w:val="false"/>
          <w:u w:val="none"/>
        </w:rPr>
        <w:t>De StUF-standaard</w:t>
      </w:r>
      <w:ins w:id="106" w:author="Onbekende auteur" w:date="2016-10-24T09:46:00Z">
        <w:r>
          <w:rPr>
            <w:b w:val="false"/>
            <w:bCs w:val="false"/>
            <w:i w:val="false"/>
            <w:iCs w:val="false"/>
            <w:u w:val="none"/>
          </w:rPr>
          <w:t xml:space="preserve">, </w:t>
        </w:r>
      </w:ins>
      <w:ins w:id="107" w:author="Onbekende auteur" w:date="2016-10-24T09:46:00Z">
        <w:r>
          <w:rPr>
            <w:b w:val="false"/>
            <w:bCs w:val="false"/>
            <w:i w:val="false"/>
            <w:iCs w:val="false"/>
            <w:u w:val="none"/>
          </w:rPr>
          <w:t>sectormodellen en koppelvlakken</w:t>
        </w:r>
      </w:ins>
      <w:r>
        <w:rPr>
          <w:b w:val="false"/>
          <w:bCs w:val="false"/>
          <w:i w:val="false"/>
          <w:iCs w:val="false"/>
          <w:u w:val="none"/>
        </w:rPr>
        <w:t xml:space="preserve"> ontwikkel</w:t>
      </w:r>
      <w:ins w:id="108" w:author="Onbekende auteur" w:date="2016-10-24T09:46:00Z">
        <w:r>
          <w:rPr>
            <w:b w:val="false"/>
            <w:bCs w:val="false"/>
            <w:i w:val="false"/>
            <w:iCs w:val="false"/>
            <w:u w:val="none"/>
          </w:rPr>
          <w:t>en</w:t>
        </w:r>
      </w:ins>
      <w:del w:id="109" w:author="Onbekende auteur" w:date="2016-10-24T09:46:00Z">
        <w:r>
          <w:rPr>
            <w:b w:val="false"/>
            <w:bCs w:val="false"/>
            <w:i w:val="false"/>
            <w:iCs w:val="false"/>
            <w:u w:val="none"/>
          </w:rPr>
          <w:delText>t</w:delText>
        </w:r>
      </w:del>
      <w:r>
        <w:rPr>
          <w:b w:val="false"/>
          <w:bCs w:val="false"/>
          <w:i w:val="false"/>
          <w:iCs w:val="false"/>
          <w:u w:val="none"/>
        </w:rPr>
        <w:t xml:space="preserve"> zich in de loop van de tijd en ken</w:t>
      </w:r>
      <w:ins w:id="110" w:author="Onbekende auteur" w:date="2016-10-24T09:46:00Z">
        <w:r>
          <w:rPr>
            <w:b w:val="false"/>
            <w:bCs w:val="false"/>
            <w:i w:val="false"/>
            <w:iCs w:val="false"/>
            <w:u w:val="none"/>
          </w:rPr>
          <w:t>nen</w:t>
        </w:r>
      </w:ins>
      <w:del w:id="111" w:author="Onbekende auteur" w:date="2016-10-24T09:46:00Z">
        <w:r>
          <w:rPr>
            <w:b w:val="false"/>
            <w:bCs w:val="false"/>
            <w:i w:val="false"/>
            <w:iCs w:val="false"/>
            <w:u w:val="none"/>
          </w:rPr>
          <w:delText>t</w:delText>
        </w:r>
      </w:del>
      <w:r>
        <w:rPr>
          <w:b w:val="false"/>
          <w:bCs w:val="false"/>
          <w:i w:val="false"/>
          <w:iCs w:val="false"/>
          <w:u w:val="none"/>
        </w:rPr>
        <w:t xml:space="preserve"> daarom verschillende versies.</w:t>
      </w:r>
      <w:del w:id="112" w:author="Onbekende auteur" w:date="2016-10-24T09:46:00Z">
        <w:r>
          <w:rPr>
            <w:b w:val="false"/>
            <w:bCs w:val="false"/>
            <w:i w:val="false"/>
            <w:iCs w:val="false"/>
            <w:u w:val="none"/>
          </w:rPr>
          <w:delText xml:space="preserve"> Met StUF kunnen berichten worden uitgewisseld voor verschillende sectoren die elk een eigen sectormodel hanteren.</w:delText>
        </w:r>
      </w:del>
      <w:ins w:id="113" w:author="Onbekende auteur" w:date="2016-10-24T09:46:00Z">
        <w:r>
          <w:rPr>
            <w:b w:val="false"/>
            <w:bCs w:val="false"/>
            <w:i w:val="false"/>
            <w:iCs w:val="false"/>
            <w:u w:val="none"/>
          </w:rPr>
          <w:t xml:space="preserve"> </w:t>
        </w:r>
      </w:ins>
      <w:ins w:id="114" w:author="Onbekende auteur" w:date="2016-10-24T09:46:00Z">
        <w:r>
          <w:rPr>
            <w:b w:val="false"/>
            <w:bCs w:val="false"/>
            <w:i w:val="false"/>
            <w:iCs w:val="false"/>
            <w:u w:val="none"/>
          </w:rPr>
          <w:t>Het bericht zelf en de hoogste niveau elementen binnen het bericht zitten in de namespace van he</w:t>
        </w:r>
      </w:ins>
      <w:ins w:id="115" w:author="Onbekende auteur" w:date="2016-10-24T09:47:00Z">
        <w:r>
          <w:rPr>
            <w:b w:val="false"/>
            <w:bCs w:val="false"/>
            <w:i w:val="false"/>
            <w:iCs w:val="false"/>
            <w:u w:val="none"/>
          </w:rPr>
          <w:t>t koppelvlak. Oo</w:t>
        </w:r>
      </w:ins>
      <w:ins w:id="116" w:author="Onbekende auteur" w:date="2016-10-24T09:48:00Z">
        <w:r>
          <w:rPr>
            <w:b w:val="false"/>
            <w:bCs w:val="false"/>
            <w:i w:val="false"/>
            <w:iCs w:val="false"/>
            <w:u w:val="none"/>
          </w:rPr>
          <w:t xml:space="preserve">k de elementen voor een StUF-entiteit zitten in de namespace van het koppelvlak. De elementen binnen het hoogste element voor een StUF-entiteit zitten in de namespace van het sectormodel waartoe </w:t>
        </w:r>
      </w:ins>
      <w:ins w:id="117" w:author="Onbekende auteur" w:date="2016-10-24T09:49:00Z">
        <w:r>
          <w:rPr>
            <w:b w:val="false"/>
            <w:bCs w:val="false"/>
            <w:i w:val="false"/>
            <w:iCs w:val="false"/>
            <w:u w:val="none"/>
          </w:rPr>
          <w:t xml:space="preserve">de StUF-entiteit behoort. </w:t>
        </w:r>
      </w:ins>
      <w:r>
        <w:rPr>
          <w:b w:val="false"/>
          <w:bCs w:val="false"/>
          <w:i w:val="false"/>
          <w:iCs w:val="false"/>
          <w:u w:val="none"/>
        </w:rPr>
        <w:t xml:space="preserve"> Een ontvanger </w:t>
      </w:r>
      <w:del w:id="118" w:author="Onbekende auteur" w:date="2016-10-24T09:49:00Z">
        <w:r>
          <w:rPr>
            <w:b w:val="false"/>
            <w:bCs w:val="false"/>
            <w:i w:val="false"/>
            <w:iCs w:val="false"/>
            <w:u w:val="none"/>
          </w:rPr>
          <w:delText>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delText>
        </w:r>
      </w:del>
      <w:ins w:id="119" w:author="Onbekende auteur" w:date="2016-10-24T09:49:00Z">
        <w:r>
          <w:rPr>
            <w:b w:val="false"/>
            <w:bCs w:val="false"/>
            <w:i w:val="false"/>
            <w:iCs w:val="false"/>
            <w:u w:val="none"/>
          </w:rPr>
          <w:t xml:space="preserve">weet dus aan de hand van de namespaces in het bericht altijd </w:t>
        </w:r>
      </w:ins>
      <w:ins w:id="120" w:author="Onbekende auteur" w:date="2016-10-24T09:50:00Z">
        <w:r>
          <w:rPr>
            <w:b w:val="false"/>
            <w:bCs w:val="false"/>
            <w:i w:val="false"/>
            <w:iCs w:val="false"/>
            <w:u w:val="none"/>
          </w:rPr>
          <w:t xml:space="preserve">het koppelvlak dat het bericht heeft gedefinieerd en de sectormodellen waartoe de StUF-entiteiten </w:t>
        </w:r>
      </w:ins>
      <w:ins w:id="121" w:author="Onbekende auteur" w:date="2016-10-24T09:55:00Z">
        <w:r>
          <w:rPr>
            <w:b w:val="false"/>
            <w:bCs w:val="false"/>
            <w:i w:val="false"/>
            <w:iCs w:val="false"/>
            <w:u w:val="none"/>
          </w:rPr>
          <w:t>in het bericht behoren</w:t>
        </w:r>
      </w:ins>
      <w:r>
        <w:rPr>
          <w:b w:val="false"/>
          <w:bCs w:val="false"/>
          <w:i w:val="false"/>
          <w:iCs w:val="false"/>
          <w:u w:val="none"/>
        </w:rPr>
        <w:t>.</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3" w:name="__RefHeading___Toc26508_84081049"/>
      <w:bookmarkStart w:id="44" w:name="_Ref521398288"/>
      <w:bookmarkEnd w:id="43"/>
      <w:r>
        <w:rPr/>
        <w:t>Berich</w:t>
      </w:r>
      <w:bookmarkEnd w:id="44"/>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5" w:name="Ref_BerichtcodeParagraaf"/>
      <w:bookmarkEnd w:id="45"/>
      <w:r>
        <w:rPr>
          <w:i/>
          <w:iCs/>
        </w:rPr>
        <w:t>berichtcode</w:t>
      </w:r>
      <w:bookmarkStart w:id="46" w:name="Ref_BerichtcodeParagraaf"/>
      <w:bookmarkEnd w:id="46"/>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7" w:name="__RefHeading___Toc52364_175686686"/>
      <w:bookmarkEnd w:id="47"/>
      <w:r>
        <w:rPr/>
        <w:t>Entiteittype</w:t>
      </w:r>
    </w:p>
    <w:p>
      <w:pPr>
        <w:pStyle w:val="Normal"/>
        <w:rPr/>
      </w:pPr>
      <w:r>
        <w:rPr/>
        <w:t>Enkelvoudig kennisgevingberichten, vraag/antwoord berichten en synchronisatieberichten hebben altijd betrekking op objecten van één entiteittype. Dat entiteittype wordt meegegeven</w:t>
      </w:r>
      <w:ins w:id="122" w:author="Onbekende auteur" w:date="2016-10-21T13:49:00Z">
        <w:r>
          <w:rPr/>
          <w:t xml:space="preserve"> </w:t>
        </w:r>
      </w:ins>
      <w:ins w:id="123" w:author="Onbekende auteur" w:date="2016-10-21T13:49:00Z">
        <w:r>
          <w:rPr/>
          <w:t>in de stuurgegevens</w:t>
        </w:r>
      </w:ins>
      <w:r>
        <w:rPr/>
        <w:t xml:space="preserve"> in het</w:t>
      </w:r>
      <w:ins w:id="124" w:author="Onbekende auteur" w:date="2016-10-21T13:45:00Z">
        <w:r>
          <w:rPr/>
          <w:t xml:space="preserve"> </w:t>
        </w:r>
      </w:ins>
      <w:ins w:id="125" w:author="Onbekende auteur" w:date="2016-10-21T13:45:00Z">
        <w:r>
          <w:rPr/>
          <w:t>samengestelde</w:t>
        </w:r>
      </w:ins>
      <w:r>
        <w:rPr/>
        <w:t xml:space="preserve"> </w:t>
      </w:r>
      <w:del w:id="126" w:author="Onbekende auteur" w:date="2016-10-21T13:48:00Z">
        <w:r>
          <w:rPr/>
          <w:delText>stuurgegeven</w:delText>
        </w:r>
      </w:del>
      <w:ins w:id="127" w:author="Onbekende auteur" w:date="2016-10-21T13:48:00Z">
        <w:r>
          <w:rPr/>
          <w:t>element</w:t>
        </w:r>
      </w:ins>
      <w:r>
        <w:rPr/>
        <w:t xml:space="preserve"> </w:t>
      </w:r>
      <w:r>
        <w:rPr>
          <w:i/>
        </w:rPr>
        <w:t>entiteittype</w:t>
      </w:r>
      <w:ins w:id="128" w:author="Onbekende auteur" w:date="2016-10-21T13:45:00Z">
        <w:r>
          <w:rPr>
            <w:i/>
          </w:rPr>
          <w:t xml:space="preserve"> </w:t>
        </w:r>
      </w:ins>
      <w:ins w:id="129" w:author="Onbekende auteur" w:date="2016-10-21T13:45:00Z">
        <w:r>
          <w:rPr>
            <w:i w:val="false"/>
            <w:iCs w:val="false"/>
          </w:rPr>
          <w:t xml:space="preserve">met als subelementen </w:t>
        </w:r>
      </w:ins>
      <w:ins w:id="130" w:author="Onbekende auteur" w:date="2016-10-21T13:45:00Z">
        <w:r>
          <w:rPr>
            <w:i/>
            <w:iCs/>
          </w:rPr>
          <w:t>sectormodel</w:t>
        </w:r>
      </w:ins>
      <w:ins w:id="131" w:author="Onbekende auteur" w:date="2016-10-21T13:45:00Z">
        <w:r>
          <w:rPr>
            <w:i w:val="false"/>
            <w:iCs w:val="false"/>
          </w:rPr>
          <w:t xml:space="preserve">, </w:t>
        </w:r>
      </w:ins>
      <w:ins w:id="132" w:author="Onbekende auteur" w:date="2016-10-21T13:45:00Z">
        <w:r>
          <w:rPr>
            <w:i/>
            <w:iCs/>
          </w:rPr>
          <w:t>versie</w:t>
        </w:r>
      </w:ins>
      <w:ins w:id="133" w:author="Onbekende auteur" w:date="2016-10-21T13:45:00Z">
        <w:r>
          <w:rPr>
            <w:i w:val="false"/>
            <w:iCs w:val="false"/>
          </w:rPr>
          <w:t xml:space="preserve"> en </w:t>
        </w:r>
      </w:ins>
      <w:ins w:id="134" w:author="Onbekende auteur" w:date="2016-10-21T13:45:00Z">
        <w:r>
          <w:rPr>
            <w:i/>
            <w:iCs/>
          </w:rPr>
          <w:t>type</w:t>
        </w:r>
      </w:ins>
      <w:del w:id="135" w:author="Onbekende auteur" w:date="2016-10-21T13:46:00Z">
        <w:r>
          <w:rPr>
            <w:rFonts w:ascii="Courier New" w:hAnsi="Courier New"/>
            <w:i w:val="false"/>
            <w:iCs w:val="false"/>
          </w:rPr>
          <w:delText>:entiteittype</w:delText>
        </w:r>
      </w:del>
      <w:del w:id="136" w:author="Onbekende auteur" w:date="2016-10-21T13:46:00Z">
        <w:r>
          <w:rPr>
            <w:i w:val="false"/>
            <w:iCs w:val="false"/>
          </w:rPr>
          <w:delText xml:space="preserve"> binnen een 'entiteit'-element</w:delText>
        </w:r>
      </w:del>
      <w:del w:id="137" w:author="Onbekende auteur" w:date="2016-10-21T13:44:00Z">
        <w:r>
          <w:rPr>
            <w:i w:val="false"/>
            <w:iCs w:val="false"/>
          </w:rPr>
          <w:delText>StUF</w:delText>
        </w:r>
      </w:del>
      <w:del w:id="138" w:author="Onbekende auteur" w:date="2016-10-21T13:46:00Z">
        <w:r>
          <w:rPr>
            <w:i w:val="false"/>
            <w:iCs w:val="false"/>
          </w:rPr>
          <w:delText xml:space="preserve">Voor de waarde van het element entiteittype binnen de stuurgegevens gelden soortgelijke regels als voor de vulling van het attribute </w:delText>
        </w:r>
      </w:del>
      <w:del w:id="139" w:author="Onbekende auteur" w:date="2016-10-21T13:45:00Z">
        <w:r>
          <w:rPr>
            <w:i/>
            <w:iCs/>
          </w:rPr>
          <w:delText>.</w:delText>
        </w:r>
      </w:del>
      <w:del w:id="140" w:author="Onbekende auteur" w:date="2016-10-21T13:45:00Z">
        <w:r>
          <w:rPr>
            <w:i w:val="false"/>
            <w:iCs w:val="false"/>
          </w:rPr>
          <w:delText xml:space="preserve"> </w:delText>
        </w:r>
      </w:del>
      <w:r>
        <w:rPr>
          <w:i w:val="false"/>
          <w:iCs w:val="false"/>
        </w:rPr>
        <w:t>.</w:t>
      </w:r>
      <w:ins w:id="141" w:author="Onbekende auteur" w:date="2016-10-21T13:46:00Z">
        <w:r>
          <w:rPr>
            <w:i w:val="false"/>
            <w:iCs w:val="false"/>
          </w:rPr>
          <w:t xml:space="preserve"> </w:t>
        </w:r>
      </w:ins>
      <w:ins w:id="142" w:author="Onbekende auteur" w:date="2016-10-21T13:46:00Z">
        <w:r>
          <w:rPr>
            <w:i w:val="false"/>
            <w:iCs w:val="false"/>
          </w:rPr>
          <w:t>Het element sectormodel wordt gevuld met de code voor het sec</w:t>
        </w:r>
      </w:ins>
      <w:ins w:id="143" w:author="Onbekende auteur" w:date="2016-10-21T13:47:00Z">
        <w:r>
          <w:rPr>
            <w:i w:val="false"/>
            <w:iCs w:val="false"/>
          </w:rPr>
          <w:t>tormodel, het element versie met de versie van het sectormodel en het element type met de mnemonic voor het entiteittype.</w:t>
        </w:r>
      </w:ins>
      <w:ins w:id="144" w:author="Onbekende auteur" w:date="2016-10-21T13:48:00Z">
        <w:r>
          <w:rPr>
            <w:i w:val="false"/>
            <w:iCs w:val="false"/>
          </w:rPr>
          <w:t xml:space="preserve"> </w:t>
        </w:r>
      </w:ins>
      <w:ins w:id="145" w:author="Onbekende auteur" w:date="2016-10-21T13:49:00Z">
        <w:r>
          <w:rPr>
            <w:i w:val="false"/>
            <w:iCs w:val="false"/>
          </w:rPr>
          <w:t>Hieronder staat een voorbeeld voor de stuurgegevens van een Lv01-bericht:</w:t>
        </w:r>
      </w:ins>
    </w:p>
    <w:p>
      <w:pPr>
        <w:pStyle w:val="Normal"/>
        <w:rPr>
          <w:spacing w:val="-2"/>
        </w:rPr>
      </w:pPr>
      <w:ins w:id="146" w:author="Onbekende auteur" w:date="2016-10-21T13:49:00Z">
        <w:r>
          <w:rPr>
            <w:spacing w:val="-2"/>
          </w:rPr>
        </w:r>
      </w:ins>
    </w:p>
    <w:p>
      <w:pPr>
        <w:pStyle w:val="Normal"/>
        <w:rPr/>
      </w:pPr>
      <w:ins w:id="147" w:author="Onbekende auteur" w:date="2016-10-21T13:49:00Z">
        <w:r>
          <w:rPr>
            <w:rFonts w:ascii="Courier New" w:hAnsi="Courier New"/>
            <w:spacing w:val="-2"/>
          </w:rPr>
          <w:t>&lt;koppelvlak:s</w:t>
        </w:r>
      </w:ins>
      <w:ins w:id="148" w:author="Onbekende auteur" w:date="2016-10-21T13:50:00Z">
        <w:r>
          <w:rPr>
            <w:rFonts w:ascii="Courier New" w:hAnsi="Courier New"/>
            <w:spacing w:val="-2"/>
          </w:rPr>
          <w:t>tuurgegevens&gt;</w:t>
        </w:r>
      </w:ins>
    </w:p>
    <w:p>
      <w:pPr>
        <w:pStyle w:val="Normal"/>
        <w:rPr>
          <w:rFonts w:ascii="Courier New" w:hAnsi="Courier New"/>
          <w:spacing w:val="-2"/>
        </w:rPr>
      </w:pPr>
      <w:ins w:id="149" w:author="Onbekende auteur" w:date="2016-10-21T13:50:00Z">
        <w:r>
          <w:rPr>
            <w:rFonts w:ascii="Courier New" w:hAnsi="Courier New"/>
            <w:spacing w:val="-2"/>
          </w:rPr>
          <w:tab/>
          <w:t>&lt;StUF:berichtcode&gt;Lv01&lt;/StUF:berichtcode&gt;</w:t>
        </w:r>
      </w:ins>
    </w:p>
    <w:p>
      <w:pPr>
        <w:pStyle w:val="Normal"/>
        <w:rPr>
          <w:rFonts w:ascii="Courier New" w:hAnsi="Courier New"/>
          <w:spacing w:val="-2"/>
        </w:rPr>
      </w:pPr>
      <w:ins w:id="150" w:author="Onbekende auteur" w:date="2016-10-21T13:50:00Z">
        <w:r>
          <w:rPr>
            <w:rFonts w:ascii="Courier New" w:hAnsi="Courier New"/>
            <w:spacing w:val="-2"/>
          </w:rPr>
          <w:tab/>
          <w:t>&lt;StUF:entiteittype&gt;</w:t>
        </w:r>
      </w:ins>
    </w:p>
    <w:p>
      <w:pPr>
        <w:pStyle w:val="Normal"/>
        <w:rPr>
          <w:rFonts w:ascii="Courier New" w:hAnsi="Courier New"/>
          <w:spacing w:val="-2"/>
        </w:rPr>
      </w:pPr>
      <w:ins w:id="151" w:author="Onbekende auteur" w:date="2016-10-21T13:50:00Z">
        <w:r>
          <w:rPr>
            <w:rFonts w:ascii="Courier New" w:hAnsi="Courier New"/>
            <w:spacing w:val="-2"/>
          </w:rPr>
          <w:tab/>
          <w:tab/>
          <w:t>&lt;StUF:sectormodel&gt;BG&lt;/StUF:sectormodel&gt;</w:t>
        </w:r>
      </w:ins>
    </w:p>
    <w:p>
      <w:pPr>
        <w:pStyle w:val="Normal"/>
        <w:rPr>
          <w:rFonts w:ascii="Courier New" w:hAnsi="Courier New"/>
          <w:spacing w:val="-2"/>
        </w:rPr>
      </w:pPr>
      <w:ins w:id="152" w:author="Onbekende auteur" w:date="2016-10-21T13:50:00Z">
        <w:r>
          <w:rPr>
            <w:rFonts w:ascii="Courier New" w:hAnsi="Courier New"/>
            <w:spacing w:val="-2"/>
          </w:rPr>
          <w:tab/>
          <w:tab/>
          <w:t>&lt;StUF:versie&gt;0310&lt;/StUF:versie&gt;</w:t>
        </w:r>
      </w:ins>
    </w:p>
    <w:p>
      <w:pPr>
        <w:pStyle w:val="Normal"/>
        <w:rPr>
          <w:rFonts w:ascii="Courier New" w:hAnsi="Courier New"/>
          <w:spacing w:val="-2"/>
        </w:rPr>
      </w:pPr>
      <w:ins w:id="153" w:author="Onbekende auteur" w:date="2016-10-21T13:50:00Z">
        <w:r>
          <w:rPr>
            <w:rFonts w:ascii="Courier New" w:hAnsi="Courier New"/>
            <w:spacing w:val="-2"/>
          </w:rPr>
          <w:tab/>
          <w:tab/>
          <w:t>&lt;StUF:type&gt;NPS&lt;/StUF:type&gt;</w:t>
        </w:r>
      </w:ins>
    </w:p>
    <w:p>
      <w:pPr>
        <w:pStyle w:val="Normal"/>
        <w:rPr>
          <w:rFonts w:ascii="Courier New" w:hAnsi="Courier New"/>
          <w:spacing w:val="-2"/>
        </w:rPr>
      </w:pPr>
      <w:ins w:id="154" w:author="Onbekende auteur" w:date="2016-10-21T13:50:00Z">
        <w:r>
          <w:rPr>
            <w:rFonts w:ascii="Courier New" w:hAnsi="Courier New"/>
            <w:spacing w:val="-2"/>
          </w:rPr>
          <w:tab/>
          <w:t>&lt;/StUF:entiteittype&gt;</w:t>
        </w:r>
      </w:ins>
    </w:p>
    <w:p>
      <w:pPr>
        <w:pStyle w:val="Normal"/>
        <w:rPr>
          <w:rFonts w:ascii="Courier New" w:hAnsi="Courier New"/>
          <w:spacing w:val="-2"/>
        </w:rPr>
      </w:pPr>
      <w:ins w:id="155" w:author="Onbekende auteur" w:date="2016-10-21T13:50:00Z">
        <w:r>
          <w:rPr>
            <w:rFonts w:ascii="Courier New" w:hAnsi="Courier New"/>
            <w:spacing w:val="-2"/>
          </w:rPr>
          <w:t>&lt;/koppelvlak:stuurgegevens&gt;</w:t>
        </w:r>
      </w:ins>
      <w:del w:id="156" w:author="Onbekende auteur" w:date="2016-10-21T13:48:00Z">
        <w:r>
          <w:rPr>
            <w:rFonts w:ascii="Courier New" w:hAnsi="Courier New"/>
            <w:spacing w:val="-2"/>
          </w:rPr>
          <w:delText>:entiteittype ook vooraf te laten gaan door een prefix voor de namespace, als deze gelijk is aan de namespace van het stuurgegevens-element.</w:delText>
        </w:r>
      </w:del>
      <w:del w:id="157" w:author="Onbekende auteur" w:date="2016-10-21T13:44:00Z">
        <w:r>
          <w:rPr>
            <w:rFonts w:ascii="Courier New" w:hAnsi="Courier New"/>
            <w:spacing w:val="-2"/>
          </w:rPr>
          <w:delText>StUF</w:delText>
        </w:r>
      </w:del>
      <w:del w:id="158" w:author="Onbekende auteur" w:date="2016-10-21T13:48:00Z">
        <w:r>
          <w:rPr>
            <w:rFonts w:ascii="Courier New" w:hAnsi="Courier New"/>
            <w:spacing w:val="-2"/>
          </w:rPr>
          <w:delText>:entiteittype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StUF:entiteittype gevuld met een prefix voor de namespace van het sectormodel waarin de aan te duiden 'Type entiteit' voorkomt, gevolgd door ':' gevolgd door de in dat sectormodel gedefinieerde waarde voor 'Type entiteit'.</w:delText>
        </w:r>
      </w:del>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del w:id="159" w:author="Onbekende auteur" w:date="2016-10-21T13:48:00Z">
        <w:r>
          <w:rPr>
            <w:rFonts w:ascii="Courier New" w:hAnsi="Courier New"/>
            <w:spacing w:val="-2"/>
          </w:rPr>
        </w:r>
      </w:del>
    </w:p>
    <w:p>
      <w:pPr>
        <w:pStyle w:val="Normal"/>
        <w:rPr>
          <w:rFonts w:ascii="Courier New" w:hAnsi="Courier New"/>
          <w:spacing w:val="-2"/>
        </w:rPr>
      </w:pPr>
      <w:del w:id="160" w:author="Onbekende auteur" w:date="2016-10-21T13:48:00Z">
        <w:r>
          <w:rPr>
            <w:rFonts w:ascii="Courier New" w:hAnsi="Courier New"/>
            <w:spacing w:val="-2"/>
          </w:rPr>
          <w:delText xml:space="preserve">Hoewel het niet nodig is, is het wel toegestaan om </w:delText>
        </w:r>
      </w:del>
      <w:del w:id="161" w:author="Onbekende auteur" w:date="2016-10-21T13:44:00Z">
        <w:r>
          <w:rPr>
            <w:rFonts w:ascii="Courier New" w:hAnsi="Courier New"/>
            <w:spacing w:val="-2"/>
          </w:rPr>
          <w:delText>StUF</w:delText>
        </w:r>
      </w:del>
    </w:p>
    <w:p>
      <w:pPr>
        <w:pStyle w:val="Normal"/>
        <w:rPr>
          <w:i w:val="false"/>
          <w:i w:val="false"/>
          <w:iCs w:val="false"/>
        </w:rPr>
      </w:pPr>
      <w:del w:id="162" w:author="Onbekende auteur" w:date="2016-10-21T13:48:00Z">
        <w:r>
          <w:rPr>
            <w:i w:val="false"/>
            <w:iCs w:val="false"/>
          </w:rPr>
        </w:r>
      </w:del>
    </w:p>
    <w:p>
      <w:pPr>
        <w:pStyle w:val="Normal"/>
        <w:rPr>
          <w:rFonts w:ascii="Courier New" w:hAnsi="Courier New"/>
          <w:spacing w:val="-2"/>
        </w:rPr>
      </w:pPr>
      <w:del w:id="163" w:author="Onbekende auteur" w:date="2016-10-21T13:48:00Z">
        <w:r>
          <w:rPr>
            <w:rFonts w:ascii="Courier New" w:hAnsi="Courier New"/>
            <w:spacing w:val="-2"/>
          </w:rPr>
          <w:delText xml:space="preserve">Als het 'Type entiteit' dat met het element </w:delText>
        </w:r>
      </w:del>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100"/>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100"/>
        </w:numPr>
        <w:tabs>
          <w:tab w:val="left" w:pos="0" w:leader="none"/>
        </w:tabs>
        <w:ind w:left="576" w:right="0" w:hanging="576"/>
        <w:rPr/>
      </w:pPr>
      <w:r>
        <w:rPr/>
        <w:t>Identificatie en volgorde</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898"/>
      <w:bookmarkStart w:id="49" w:name="_Ref123018914"/>
      <w:bookmarkEnd w:id="48"/>
      <w:bookmarkEnd w:id="49"/>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0" w:name="_Ref123018937"/>
      <w:bookmarkEnd w:id="50"/>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100"/>
        </w:numPr>
        <w:tabs>
          <w:tab w:val="left" w:pos="0" w:leader="none"/>
        </w:tabs>
        <w:ind w:left="576" w:right="0" w:hanging="576"/>
        <w:rPr/>
      </w:pPr>
      <w:bookmarkStart w:id="51" w:name="__RefHeading__31362383"/>
      <w:bookmarkStart w:id="52" w:name="Ref_Berichtenlogistiek"/>
      <w:bookmarkStart w:id="53" w:name="Ref_Berichtenlogistiek"/>
      <w:bookmarkEnd w:id="51"/>
      <w:bookmarkEnd w:id="53"/>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4" w:name="__RefHeading___Toc27267_84081049"/>
      <w:bookmarkStart w:id="55" w:name="Ref_RegelsBevestiging"/>
      <w:bookmarkStart w:id="56" w:name="Ref_RegelsBevestiging"/>
      <w:bookmarkEnd w:id="54"/>
      <w:bookmarkEnd w:id="56"/>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7" w:name="__RefHeading___Toc27650_84081049"/>
      <w:bookmarkEnd w:id="57"/>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8" w:name="__RefHeading__36323461"/>
      <w:bookmarkStart w:id="59" w:name="Ref_RegelsFoutberichten"/>
      <w:bookmarkStart w:id="60" w:name="Ref_RegelsFoutberichten"/>
      <w:bookmarkEnd w:id="58"/>
      <w:bookmarkEnd w:id="60"/>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1" w:name="_Ref136240449"/>
      <w:bookmarkStart w:id="62" w:name="_Ref141021140"/>
      <w:r>
        <w:rPr>
          <w:spacing w:val="-2"/>
        </w:rPr>
        <w:t>A</w:t>
      </w:r>
      <w:bookmarkEnd w:id="61"/>
      <w:bookmarkEnd w:id="62"/>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100"/>
        </w:numPr>
        <w:tabs>
          <w:tab w:val="left" w:pos="0" w:leader="none"/>
        </w:tabs>
        <w:ind w:left="363" w:right="0" w:hanging="363"/>
        <w:rPr/>
      </w:pPr>
      <w:bookmarkStart w:id="63" w:name="__RefHeading__34532389"/>
      <w:bookmarkStart w:id="64" w:name="_Ref416573071"/>
      <w:bookmarkStart w:id="65" w:name="_Ref416573544"/>
      <w:bookmarkStart w:id="66" w:name="_Ref422133146"/>
      <w:bookmarkEnd w:id="63"/>
      <w:r>
        <w:rPr/>
        <w:t>K</w:t>
      </w:r>
      <w:bookmarkEnd w:id="64"/>
      <w:bookmarkEnd w:id="65"/>
      <w:bookmarkEnd w:id="66"/>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6"/>
        </w:numPr>
        <w:rPr/>
      </w:pPr>
      <w:r>
        <w:rPr/>
        <w:t>Sa01: Asynchrone synchronisatie van alleen de actuele situatie;</w:t>
      </w:r>
    </w:p>
    <w:p>
      <w:pPr>
        <w:pStyle w:val="Normal"/>
        <w:numPr>
          <w:ilvl w:val="0"/>
          <w:numId w:val="76"/>
        </w:numPr>
        <w:rPr/>
      </w:pPr>
      <w:r>
        <w:rPr/>
        <w:t>Sa02: Synchrone synchronisatie van alleen de actuele situatie;</w:t>
      </w:r>
    </w:p>
    <w:p>
      <w:pPr>
        <w:pStyle w:val="Normal"/>
        <w:numPr>
          <w:ilvl w:val="0"/>
          <w:numId w:val="76"/>
        </w:numPr>
        <w:rPr/>
      </w:pPr>
      <w:r>
        <w:rPr/>
        <w:t>Sh01: Asynchrone synchronisatie van de toestand van een object, inclusief historie en toekomstige mutaties;</w:t>
      </w:r>
    </w:p>
    <w:p>
      <w:pPr>
        <w:pStyle w:val="Normal"/>
        <w:numPr>
          <w:ilvl w:val="0"/>
          <w:numId w:val="76"/>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6"/>
        </w:numPr>
        <w:rPr/>
      </w:pPr>
      <w:r>
        <w:rPr/>
        <w:t>Sa03: Asynchrone vraag om een Sa01-bericht;</w:t>
      </w:r>
    </w:p>
    <w:p>
      <w:pPr>
        <w:pStyle w:val="Normal"/>
        <w:numPr>
          <w:ilvl w:val="0"/>
          <w:numId w:val="76"/>
        </w:numPr>
        <w:rPr/>
      </w:pPr>
      <w:r>
        <w:rPr/>
        <w:t>Sa04: Synchrone vraag om een Sa02-bericht;</w:t>
      </w:r>
    </w:p>
    <w:p>
      <w:pPr>
        <w:pStyle w:val="Normal"/>
        <w:numPr>
          <w:ilvl w:val="0"/>
          <w:numId w:val="76"/>
        </w:numPr>
        <w:rPr/>
      </w:pPr>
      <w:r>
        <w:rPr/>
        <w:t>Sh03: Asynchrone vraag om een Sh01-bericht;</w:t>
      </w:r>
    </w:p>
    <w:p>
      <w:pPr>
        <w:pStyle w:val="Normal"/>
        <w:numPr>
          <w:ilvl w:val="0"/>
          <w:numId w:val="76"/>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del w:id="164" w:author="Onbekende auteur" w:date="2016-10-21T13:54:00Z">
        <w:r>
          <w:rPr>
            <w:rFonts w:ascii="Courier New" w:hAnsi="Courier New"/>
            <w:sz w:val="16"/>
            <w:szCs w:val="16"/>
          </w:rPr>
          <w:delText>StUF</w:delText>
        </w:r>
      </w:del>
      <w:ins w:id="165" w:author="Onbekende auteur" w:date="2016-10-21T13:54: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del w:id="166" w:author="Onbekende auteur" w:date="2016-10-21T13:54:00Z">
        <w:r>
          <w:rPr>
            <w:rFonts w:ascii="Courier New" w:hAnsi="Courier New"/>
            <w:sz w:val="16"/>
            <w:szCs w:val="16"/>
          </w:rPr>
          <w:delText>StUF</w:delText>
        </w:r>
      </w:del>
      <w:ins w:id="167" w:author="Onbekende auteur" w:date="2016-10-21T13:54: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del w:id="168" w:author="Onbekende auteur" w:date="2016-10-21T13:54:00Z">
        <w:r>
          <w:rPr>
            <w:rFonts w:ascii="Courier New" w:hAnsi="Courier New"/>
          </w:rPr>
          <w:delText>StUF</w:delText>
        </w:r>
      </w:del>
      <w:ins w:id="169" w:author="Onbekende auteur" w:date="2016-10-21T13:54:00Z">
        <w:r>
          <w:rPr>
            <w:rFonts w:ascii="Courier New" w:hAnsi="Courier New"/>
          </w:rPr>
          <w:t>sectormodel</w:t>
        </w:r>
      </w:ins>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del w:id="170" w:author="Onbekende auteur" w:date="2016-10-21T13:54:00Z">
        <w:r>
          <w:rPr>
            <w:rFonts w:ascii="Courier New" w:hAnsi="Courier New"/>
          </w:rPr>
          <w:delText>StUF</w:delText>
        </w:r>
      </w:del>
      <w:ins w:id="171" w:author="Onbekende auteur" w:date="2016-10-21T13:54:00Z">
        <w:r>
          <w:rPr>
            <w:rFonts w:ascii="Courier New" w:hAnsi="Courier New"/>
          </w:rPr>
          <w:t>sectormodel</w:t>
        </w:r>
      </w:ins>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100"/>
        </w:numPr>
        <w:tabs>
          <w:tab w:val="left" w:pos="0" w:leader="none"/>
        </w:tabs>
        <w:ind w:left="576" w:right="0" w:hanging="576"/>
        <w:rPr/>
      </w:pPr>
      <w:bookmarkStart w:id="67" w:name="_Ref411840052"/>
      <w:bookmarkStart w:id="68" w:name="_Ref96834015"/>
      <w:bookmarkStart w:id="69" w:name="_Ref96834044"/>
      <w:bookmarkStart w:id="70" w:name="_Ref100555216"/>
      <w:bookmarkStart w:id="71" w:name="_Ref100555224"/>
      <w:bookmarkStart w:id="72" w:name="_Ref100555248"/>
      <w:bookmarkStart w:id="73" w:name="_Ref100555360"/>
      <w:bookmarkStart w:id="74" w:name="__RefHeading__34541453"/>
      <w:bookmarkEnd w:id="74"/>
      <w:bookmarkEnd w:id="67"/>
      <w:bookmarkEnd w:id="68"/>
      <w:bookmarkEnd w:id="69"/>
      <w:bookmarkEnd w:id="70"/>
      <w:bookmarkEnd w:id="71"/>
      <w:bookmarkEnd w:id="72"/>
      <w:bookmarkEnd w:id="73"/>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ins w:id="172" w:author="Onbekende auteur" w:date="2016-10-21T13:55:00Z">
        <w:r>
          <w:rPr>
            <w:rFonts w:ascii="Courier New" w:hAnsi="Courier New"/>
            <w:spacing w:val="-2"/>
          </w:rPr>
          <w:t>sectormodel:</w:t>
        </w:r>
      </w:ins>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100"/>
        </w:numPr>
        <w:tabs>
          <w:tab w:val="left" w:pos="0" w:leader="none"/>
        </w:tabs>
        <w:ind w:left="576" w:right="0" w:hanging="576"/>
        <w:rPr/>
      </w:pPr>
      <w:bookmarkStart w:id="75" w:name="__RefHeading__26339_1582773544"/>
      <w:bookmarkStart w:id="76" w:name="_Ref521815103"/>
      <w:bookmarkStart w:id="77" w:name="_Ref400948502"/>
      <w:bookmarkStart w:id="78" w:name="_Ref522086929"/>
      <w:bookmarkEnd w:id="75"/>
      <w:r>
        <w:rPr/>
        <w:t>Regels voor enkelvoudige kennisgevingberichten</w:t>
      </w:r>
      <w:bookmarkEnd w:id="76"/>
      <w:bookmarkEnd w:id="77"/>
      <w:bookmarkEnd w:id="78"/>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9" w:name="__RefHeading__23710_2121670313"/>
      <w:bookmarkEnd w:id="79"/>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erwerkingssoortParagraaf"/>
      <w:bookmarkStart w:id="81" w:name="Ref_VerwerkingssoortParagraaf"/>
      <w:bookmarkEnd w:id="81"/>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Ref_VullenObjectenKennisgeving"/>
      <w:bookmarkEnd w:id="82"/>
      <w:r>
        <w:rPr/>
        <w:t xml:space="preserve">Het vullen van de </w:t>
      </w:r>
      <w:r>
        <w:rPr>
          <w:rFonts w:ascii="Courier New" w:hAnsi="Courier New"/>
        </w:rPr>
        <w:t>&lt;object&gt;</w:t>
      </w:r>
      <w:bookmarkStart w:id="83" w:name="Ref_VullenObjectenKennisgeving"/>
      <w:bookmarkEnd w:id="83"/>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del w:id="173" w:author="Onbekende auteur" w:date="2016-10-21T13:56:00Z">
        <w:r>
          <w:rPr>
            <w:rFonts w:ascii="Courier New" w:hAnsi="Courier New"/>
            <w:spacing w:val="-2"/>
          </w:rPr>
          <w:delText>StUF</w:delText>
        </w:r>
      </w:del>
      <w:ins w:id="174" w:author="Onbekende auteur" w:date="2016-10-21T13:56:00Z">
        <w:r>
          <w:rPr>
            <w:rFonts w:ascii="Courier New" w:hAnsi="Courier New"/>
            <w:spacing w:val="-2"/>
          </w:rPr>
          <w:t>sectormodel</w:t>
        </w:r>
      </w:ins>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23918_294031770"/>
      <w:bookmarkEnd w:id="84"/>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3"/>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3"/>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3"/>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5" w:name="__RefHeading__194884_1896588334"/>
      <w:bookmarkEnd w:id="85"/>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del w:id="175" w:author="Onbekende auteur" w:date="2016-10-21T13:56:00Z">
        <w:r>
          <w:rPr>
            <w:rFonts w:ascii="Courier New" w:hAnsi="Courier New"/>
            <w:spacing w:val="-2"/>
          </w:rPr>
          <w:delText>StUF</w:delText>
        </w:r>
      </w:del>
      <w:ins w:id="176" w:author="Onbekende auteur" w:date="2016-10-21T13:56:00Z">
        <w:r>
          <w:rPr>
            <w:rFonts w:ascii="Courier New" w:hAnsi="Courier New"/>
            <w:spacing w:val="-2"/>
          </w:rPr>
          <w:t>sectormodel</w:t>
        </w:r>
      </w:ins>
      <w:r>
        <w:rPr>
          <w:rFonts w:ascii="Courier New" w:hAnsi="Courier New"/>
          <w:spacing w:val="-2"/>
        </w:rPr>
        <w:t>:entiteittype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del w:id="177" w:author="Onbekende auteur" w:date="2016-10-21T13:56:00Z">
        <w:r>
          <w:rPr>
            <w:rFonts w:ascii="Courier New" w:hAnsi="Courier New"/>
            <w:spacing w:val="-2"/>
          </w:rPr>
          <w:delText>StUF</w:delText>
        </w:r>
      </w:del>
      <w:ins w:id="178" w:author="Onbekende auteur" w:date="2016-10-21T13:56:00Z">
        <w:r>
          <w:rPr>
            <w:rFonts w:ascii="Courier New" w:hAnsi="Courier New"/>
            <w:spacing w:val="-2"/>
          </w:rPr>
          <w:t>sectormodel</w:t>
        </w:r>
      </w:ins>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del w:id="179" w:author="Onbekende auteur" w:date="2016-10-21T13:56:00Z">
        <w:r>
          <w:rPr>
            <w:rFonts w:ascii="Courier New" w:hAnsi="Courier New"/>
            <w:spacing w:val="-2"/>
          </w:rPr>
          <w:delText>StUF</w:delText>
        </w:r>
      </w:del>
      <w:ins w:id="180" w:author="Onbekende auteur" w:date="2016-10-21T13:56:00Z">
        <w:r>
          <w:rPr>
            <w:rFonts w:ascii="Courier New" w:hAnsi="Courier New"/>
            <w:spacing w:val="-2"/>
          </w:rPr>
          <w:t>sectormodel</w:t>
        </w:r>
      </w:ins>
      <w:r>
        <w:rPr>
          <w:rFonts w:ascii="Courier New" w:hAnsi="Courier New"/>
          <w:spacing w:val="-2"/>
        </w:rPr>
        <w:t>:entiteittype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31"/>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32"/>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del w:id="181" w:author="Onbekende auteur" w:date="2016-10-21T13:56:00Z">
        <w:r>
          <w:rPr>
            <w:rFonts w:ascii="Courier New" w:hAnsi="Courier New"/>
            <w:spacing w:val="-2"/>
          </w:rPr>
          <w:delText>StUF</w:delText>
        </w:r>
      </w:del>
      <w:ins w:id="182" w:author="Onbekende auteur" w:date="2016-10-21T13:56:00Z">
        <w:r>
          <w:rPr>
            <w:rFonts w:ascii="Courier New" w:hAnsi="Courier New"/>
            <w:spacing w:val="-2"/>
          </w:rPr>
          <w:t>sectormodel</w:t>
        </w:r>
      </w:ins>
      <w:r>
        <w:rPr>
          <w:rFonts w:ascii="Courier New" w:hAnsi="Courier New"/>
          <w:spacing w:val="-2"/>
        </w:rPr>
        <w:t>:entiteittype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6" w:name="_Ref98304159"/>
      <w:bookmarkStart w:id="87" w:name="__RefHeading__36276645"/>
      <w:bookmarkEnd w:id="87"/>
      <w:bookmarkEnd w:id="86"/>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Ref_ResponsLk01"/>
      <w:bookmarkStart w:id="89" w:name="Ref_ResponsLk01"/>
      <w:bookmarkEnd w:id="89"/>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del w:id="183" w:author="Onbekende auteur" w:date="2016-10-21T13:57:00Z">
        <w:r>
          <w:rPr>
            <w:rFonts w:ascii="Courier New" w:hAnsi="Courier New"/>
            <w:sz w:val="16"/>
            <w:szCs w:val="16"/>
          </w:rPr>
          <w:delText>StUF</w:delText>
        </w:r>
      </w:del>
      <w:ins w:id="184" w:author="Onbekende auteur" w:date="2016-10-21T13:57: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del w:id="185" w:author="Onbekende auteur" w:date="2016-10-21T13:57:00Z">
        <w:r>
          <w:rPr>
            <w:rFonts w:ascii="Courier New" w:hAnsi="Courier New"/>
            <w:sz w:val="16"/>
            <w:szCs w:val="16"/>
          </w:rPr>
          <w:delText>StUF</w:delText>
        </w:r>
      </w:del>
      <w:ins w:id="186" w:author="Onbekende auteur" w:date="2016-10-21T13:57: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del w:id="187" w:author="Onbekende auteur" w:date="2016-10-21T13:57:00Z">
        <w:r>
          <w:rPr>
            <w:rFonts w:ascii="Courier New" w:hAnsi="Courier New"/>
            <w:sz w:val="16"/>
            <w:szCs w:val="16"/>
          </w:rPr>
          <w:delText>StUF</w:delText>
        </w:r>
      </w:del>
      <w:ins w:id="188" w:author="Onbekende auteur" w:date="2016-10-21T13:57: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del w:id="189" w:author="Onbekende auteur" w:date="2016-10-21T13:57:00Z">
        <w:r>
          <w:rPr>
            <w:rFonts w:ascii="Courier New" w:hAnsi="Courier New"/>
            <w:sz w:val="16"/>
            <w:szCs w:val="16"/>
          </w:rPr>
          <w:delText>StUF</w:delText>
        </w:r>
      </w:del>
      <w:ins w:id="190" w:author="Onbekende auteur" w:date="2016-10-21T13:57: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del w:id="191" w:author="Onbekende auteur" w:date="2016-10-21T13:57:00Z">
        <w:r>
          <w:rPr>
            <w:rFonts w:ascii="Courier New" w:hAnsi="Courier New"/>
            <w:sz w:val="16"/>
            <w:szCs w:val="16"/>
          </w:rPr>
          <w:delText>StUF</w:delText>
        </w:r>
      </w:del>
      <w:ins w:id="192" w:author="Onbekende auteur" w:date="2016-10-21T13:57: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del w:id="193" w:author="Onbekende auteur" w:date="2016-10-21T13:57:00Z">
        <w:r>
          <w:rPr>
            <w:rFonts w:ascii="Courier New" w:hAnsi="Courier New"/>
            <w:sz w:val="16"/>
            <w:szCs w:val="16"/>
          </w:rPr>
          <w:delText>StUF</w:delText>
        </w:r>
      </w:del>
      <w:ins w:id="194" w:author="Onbekende auteur" w:date="2016-10-21T13:57: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del w:id="195" w:author="Onbekende auteur" w:date="2016-10-21T13:57:00Z">
        <w:r>
          <w:rPr>
            <w:rFonts w:ascii="Courier New" w:hAnsi="Courier New"/>
            <w:sz w:val="16"/>
            <w:szCs w:val="16"/>
          </w:rPr>
          <w:delText>StUF</w:delText>
        </w:r>
      </w:del>
      <w:ins w:id="196" w:author="Onbekende auteur" w:date="2016-10-21T13:57: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ins w:id="197" w:author="Onbekende auteur" w:date="2016-10-21T13:57: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100"/>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100"/>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del w:id="198" w:author="Onbekende auteur" w:date="2016-10-21T13:58:00Z">
        <w:r>
          <w:rPr>
            <w:rFonts w:ascii="Courier New" w:hAnsi="Courier New"/>
          </w:rPr>
          <w:delText>StUF</w:delText>
        </w:r>
      </w:del>
      <w:ins w:id="199" w:author="Onbekende auteur" w:date="2016-10-21T13:58:00Z">
        <w:r>
          <w:rPr>
            <w:rFonts w:ascii="Courier New" w:hAnsi="Courier New"/>
          </w:rPr>
          <w:t>sectormodel</w:t>
        </w:r>
      </w:ins>
      <w:r>
        <w:rPr>
          <w:rFonts w:ascii="Courier New" w:hAnsi="Courier New"/>
        </w:rPr>
        <w:t>:entiteittype</w:t>
      </w:r>
      <w:r>
        <w:rPr/>
        <w:t xml:space="preserve"> en </w:t>
      </w:r>
      <w:r>
        <w:rPr>
          <w:rFonts w:ascii="Courier New" w:hAnsi="Courier New"/>
        </w:rPr>
        <w:t>StUF:functie</w:t>
      </w:r>
      <w:r>
        <w:rPr/>
        <w:t xml:space="preserve">. </w:t>
      </w:r>
      <w:del w:id="200" w:author="Onbekende auteur" w:date="2016-10-21T13:58:00Z">
        <w:r>
          <w:rPr>
            <w:rFonts w:ascii="Courier New" w:hAnsi="Courier New"/>
          </w:rPr>
          <w:delText>StUF</w:delText>
        </w:r>
      </w:del>
      <w:ins w:id="201" w:author="Onbekende auteur" w:date="2016-10-21T13:58:00Z">
        <w:r>
          <w:rPr>
            <w:rFonts w:ascii="Courier New" w:hAnsi="Courier New"/>
          </w:rPr>
          <w:t>sectormodel</w:t>
        </w:r>
      </w:ins>
      <w:r>
        <w:rPr>
          <w:rFonts w:ascii="Courier New" w:hAnsi="Courier New"/>
        </w:rPr>
        <w:t>:entiteittype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4381_2031783542"/>
      <w:bookmarkEnd w:id="90"/>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4"/>
        </w:numPr>
        <w:rPr/>
      </w:pPr>
      <w:r>
        <w:rPr/>
        <w:t>er van een bepaald type relatie in de loop van de tijd meerdere voorkomens kunnen zijn (geweest);</w:t>
      </w:r>
    </w:p>
    <w:p>
      <w:pPr>
        <w:pStyle w:val="Normal"/>
        <w:numPr>
          <w:ilvl w:val="0"/>
          <w:numId w:val="84"/>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4"/>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6340_1271053538"/>
      <w:bookmarkEnd w:id="91"/>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7062_1271053538"/>
      <w:bookmarkEnd w:id="92"/>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5"/>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5"/>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5"/>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6"/>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6"/>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6"/>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6"/>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3" w:name="__RefHeading__23057_625828607"/>
      <w:bookmarkEnd w:id="93"/>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7"/>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7"/>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7"/>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7"/>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7"/>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&lt;toevoeging </w:t>
      </w:r>
      <w:del w:id="202" w:author="Onbekende auteur" w:date="2016-10-21T13:58:00Z">
        <w:r>
          <w:rPr>
            <w:rFonts w:ascii="Courier New" w:hAnsi="Courier New"/>
            <w:sz w:val="16"/>
            <w:szCs w:val="16"/>
          </w:rPr>
          <w:delText>StUF</w:delText>
        </w:r>
      </w:del>
      <w:ins w:id="203" w:author="Onbekende auteur" w:date="2016-10-21T13:58:00Z">
        <w:r>
          <w:rPr>
            <w:rFonts w:ascii="Courier New" w:hAnsi="Courier New"/>
            <w:sz w:val="16"/>
            <w:szCs w:val="16"/>
          </w:rPr>
          <w:t>bg</w:t>
        </w:r>
      </w:ins>
      <w:r>
        <w:rPr>
          <w:rFonts w:ascii="Courier New" w:hAnsi="Courier New"/>
          <w:sz w:val="16"/>
          <w:szCs w:val="16"/>
        </w:rPr>
        <w:t>:entiteittype=”AOA”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&lt;object </w:t>
      </w:r>
      <w:del w:id="204" w:author="Onbekende auteur" w:date="2016-10-21T14:30:00Z">
        <w:r>
          <w:rPr>
            <w:rFonts w:ascii="Courier New" w:hAnsi="Courier New"/>
            <w:sz w:val="16"/>
            <w:szCs w:val="16"/>
          </w:rPr>
          <w:delText>StUF</w:delText>
        </w:r>
      </w:del>
      <w:ins w:id="205" w:author="Onbekende auteur" w:date="2016-10-21T14:3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del w:id="206" w:author="Onbekende auteur" w:date="2016-10-21T13:58:00Z">
        <w:r>
          <w:rPr>
            <w:rFonts w:ascii="Courier New" w:hAnsi="Courier New"/>
            <w:sz w:val="16"/>
            <w:szCs w:val="16"/>
          </w:rPr>
          <w:delText>StUF</w:delText>
        </w:r>
      </w:del>
      <w:ins w:id="207" w:author="Onbekende auteur" w:date="2016-10-21T13:58:00Z">
        <w:r>
          <w:rPr>
            <w:rFonts w:ascii="Courier New" w:hAnsi="Courier New"/>
            <w:sz w:val="16"/>
            <w:szCs w:val="16"/>
          </w:rPr>
          <w:t>bg</w:t>
        </w:r>
      </w:ins>
      <w:r>
        <w:rPr>
          <w:rFonts w:ascii="Courier New" w:hAnsi="Courier New"/>
          <w:sz w:val="16"/>
          <w:szCs w:val="16"/>
        </w:rPr>
        <w:t>:entiteittype=”NPS”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del w:id="208" w:author="Onbekende auteur" w:date="2016-10-21T13:59:00Z">
        <w:r>
          <w:rPr>
            <w:rFonts w:ascii="Courier New" w:hAnsi="Courier New"/>
            <w:sz w:val="16"/>
            <w:szCs w:val="16"/>
          </w:rPr>
          <w:delText>StUF</w:delText>
        </w:r>
      </w:del>
      <w:ins w:id="209" w:author="Onbekende auteur" w:date="2016-10-21T13:59: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del w:id="210" w:author="Onbekende auteur" w:date="2016-10-21T13:59:00Z">
        <w:r>
          <w:rPr>
            <w:rFonts w:ascii="Courier New" w:hAnsi="Courier New"/>
            <w:sz w:val="16"/>
            <w:szCs w:val="16"/>
          </w:rPr>
          <w:delText>StUF</w:delText>
        </w:r>
      </w:del>
      <w:ins w:id="211" w:author="Onbekende auteur" w:date="2016-10-21T13:59: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del w:id="212" w:author="Onbekende auteur" w:date="2016-10-21T13:59:00Z">
        <w:r>
          <w:rPr>
            <w:rFonts w:ascii="Courier New" w:hAnsi="Courier New"/>
            <w:sz w:val="16"/>
            <w:szCs w:val="16"/>
          </w:rPr>
          <w:delText>StUF</w:delText>
        </w:r>
      </w:del>
      <w:ins w:id="213" w:author="Onbekende auteur" w:date="2016-10-21T13:59: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del w:id="214" w:author="Onbekende auteur" w:date="2016-10-21T13:59:00Z">
        <w:r>
          <w:rPr>
            <w:rFonts w:ascii="Courier New" w:hAnsi="Courier New"/>
            <w:sz w:val="16"/>
            <w:szCs w:val="16"/>
          </w:rPr>
          <w:delText>StUF</w:delText>
        </w:r>
      </w:del>
      <w:ins w:id="215" w:author="Onbekende auteur" w:date="2016-10-21T13:59: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del w:id="216" w:author="Onbekende auteur" w:date="2016-10-21T13:59:00Z">
        <w:r>
          <w:rPr>
            <w:rFonts w:ascii="Courier New" w:hAnsi="Courier New"/>
            <w:sz w:val="16"/>
            <w:szCs w:val="16"/>
          </w:rPr>
          <w:delText>StUF</w:delText>
        </w:r>
      </w:del>
      <w:ins w:id="217" w:author="Onbekende auteur" w:date="2016-10-21T13:59: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del w:id="218" w:author="Onbekende auteur" w:date="2016-10-21T13:59:00Z">
        <w:r>
          <w:rPr>
            <w:rFonts w:ascii="Courier New" w:hAnsi="Courier New"/>
            <w:sz w:val="16"/>
            <w:szCs w:val="16"/>
          </w:rPr>
          <w:delText>StUF</w:delText>
        </w:r>
      </w:del>
      <w:ins w:id="219" w:author="Onbekende auteur" w:date="2016-10-21T13:59: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del w:id="220" w:author="Onbekende auteur" w:date="2016-10-21T13:59:00Z">
        <w:r>
          <w:rPr>
            <w:rFonts w:ascii="Courier New" w:hAnsi="Courier New"/>
            <w:sz w:val="16"/>
            <w:szCs w:val="16"/>
          </w:rPr>
          <w:delText>StUF</w:delText>
        </w:r>
      </w:del>
      <w:ins w:id="221" w:author="Onbekende auteur" w:date="2016-10-21T13:59: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&lt;verblijftOp </w:t>
      </w:r>
      <w:del w:id="222" w:author="Onbekende auteur" w:date="2016-10-21T13:59:00Z">
        <w:r>
          <w:rPr>
            <w:rFonts w:ascii="Courier New" w:hAnsi="Courier New"/>
            <w:sz w:val="16"/>
            <w:szCs w:val="16"/>
          </w:rPr>
          <w:delText>StUF</w:delText>
        </w:r>
      </w:del>
      <w:ins w:id="223" w:author="Onbekende auteur" w:date="2016-10-21T13:59: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 xml:space="preserve">&lt;gerelateerde </w:t>
      </w:r>
      <w:del w:id="224" w:author="Onbekende auteur" w:date="2016-10-21T14:00:00Z">
        <w:r>
          <w:rPr>
            <w:rFonts w:ascii="Courier New" w:hAnsi="Courier New"/>
            <w:sz w:val="16"/>
            <w:szCs w:val="16"/>
          </w:rPr>
          <w:delText>StUF</w:delText>
        </w:r>
      </w:del>
      <w:ins w:id="225"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 xml:space="preserve">&lt;toevoeging </w:t>
      </w:r>
      <w:del w:id="226" w:author="Onbekende auteur" w:date="2016-10-21T14:00:00Z">
        <w:r>
          <w:rPr>
            <w:rFonts w:ascii="Courier New" w:hAnsi="Courier New"/>
            <w:sz w:val="16"/>
            <w:szCs w:val="16"/>
          </w:rPr>
          <w:delText>StUF</w:delText>
        </w:r>
      </w:del>
      <w:ins w:id="227" w:author="Onbekende auteur" w:date="2016-10-21T14:00:00Z">
        <w:r>
          <w:rPr>
            <w:rFonts w:ascii="Courier New" w:hAnsi="Courier New"/>
            <w:sz w:val="16"/>
            <w:szCs w:val="16"/>
          </w:rPr>
          <w:t>bg</w:t>
        </w:r>
      </w:ins>
      <w:r>
        <w:rPr>
          <w:rFonts w:ascii="Courier New" w:hAnsi="Courier New"/>
          <w:sz w:val="16"/>
          <w:szCs w:val="16"/>
        </w:rPr>
        <w:t>:entiteittype=”AOA”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&lt;object </w:t>
      </w:r>
      <w:del w:id="228" w:author="Onbekende auteur" w:date="2016-10-21T14:00:00Z">
        <w:r>
          <w:rPr>
            <w:rFonts w:ascii="Courier New" w:hAnsi="Courier New"/>
            <w:sz w:val="16"/>
            <w:szCs w:val="16"/>
          </w:rPr>
          <w:delText>StUF</w:delText>
        </w:r>
      </w:del>
      <w:ins w:id="229"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 xml:space="preserve">&lt;toevoeging </w:t>
      </w:r>
      <w:del w:id="230" w:author="Onbekende auteur" w:date="2016-10-21T14:00:00Z">
        <w:r>
          <w:rPr>
            <w:rFonts w:ascii="Courier New" w:hAnsi="Courier New"/>
            <w:sz w:val="16"/>
            <w:szCs w:val="16"/>
          </w:rPr>
          <w:delText>StUF</w:delText>
        </w:r>
      </w:del>
      <w:ins w:id="231" w:author="Onbekende auteur" w:date="2016-10-21T14:00:00Z">
        <w:r>
          <w:rPr>
            <w:rFonts w:ascii="Courier New" w:hAnsi="Courier New"/>
            <w:sz w:val="16"/>
            <w:szCs w:val="16"/>
          </w:rPr>
          <w:t>bg</w:t>
        </w:r>
      </w:ins>
      <w:r>
        <w:rPr>
          <w:rFonts w:ascii="Courier New" w:hAnsi="Courier New"/>
          <w:sz w:val="16"/>
          <w:szCs w:val="16"/>
        </w:rPr>
        <w:t>:entiteittype=”NPS”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 xml:space="preserve">&lt;object </w:t>
      </w:r>
      <w:del w:id="232" w:author="Onbekende auteur" w:date="2016-10-21T14:00:00Z">
        <w:r>
          <w:rPr>
            <w:rFonts w:ascii="Courier New" w:hAnsi="Courier New"/>
            <w:sz w:val="16"/>
            <w:szCs w:val="16"/>
          </w:rPr>
          <w:delText>StUF</w:delText>
        </w:r>
      </w:del>
      <w:ins w:id="233"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 xml:space="preserve">&lt;verblijftOp </w:t>
      </w:r>
      <w:del w:id="234" w:author="Onbekende auteur" w:date="2016-10-21T14:00:00Z">
        <w:r>
          <w:rPr>
            <w:rFonts w:ascii="Courier New" w:hAnsi="Courier New"/>
            <w:sz w:val="16"/>
            <w:szCs w:val="16"/>
          </w:rPr>
          <w:delText>StUF</w:delText>
        </w:r>
      </w:del>
      <w:ins w:id="235"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 xml:space="preserve">&lt;gerelateerde </w:t>
      </w:r>
      <w:del w:id="236" w:author="Onbekende auteur" w:date="2016-10-21T14:00:00Z">
        <w:r>
          <w:rPr>
            <w:rFonts w:ascii="Courier New" w:hAnsi="Courier New"/>
            <w:sz w:val="16"/>
            <w:szCs w:val="16"/>
          </w:rPr>
          <w:delText>StUF</w:delText>
        </w:r>
      </w:del>
      <w:ins w:id="237"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del w:id="238" w:author="Onbekende auteur" w:date="2016-10-21T14:00:00Z">
        <w:r>
          <w:rPr>
            <w:rFonts w:ascii="Courier New" w:hAnsi="Courier New"/>
            <w:sz w:val="16"/>
            <w:szCs w:val="16"/>
          </w:rPr>
          <w:delText>StUF</w:delText>
        </w:r>
      </w:del>
      <w:ins w:id="239" w:author="Onbekende auteur" w:date="2016-10-21T14:00:00Z">
        <w:r>
          <w:rPr>
            <w:rFonts w:ascii="Courier New" w:hAnsi="Courier New"/>
            <w:sz w:val="16"/>
            <w:szCs w:val="16"/>
          </w:rPr>
          <w:t>bg</w:t>
        </w:r>
      </w:ins>
      <w:r>
        <w:rPr>
          <w:rFonts w:ascii="Courier New" w:hAnsi="Courier New"/>
          <w:sz w:val="16"/>
          <w:szCs w:val="16"/>
        </w:rPr>
        <w:t>:entiteittype=”AOA”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del w:id="240" w:author="Onbekende auteur" w:date="2016-10-21T14:00:00Z">
        <w:r>
          <w:rPr>
            <w:rFonts w:ascii="Courier New" w:hAnsi="Courier New"/>
            <w:sz w:val="16"/>
            <w:szCs w:val="16"/>
          </w:rPr>
          <w:delText>StUF</w:delText>
        </w:r>
      </w:del>
      <w:ins w:id="241"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242" w:author="Onbekende auteur" w:date="2016-10-21T14:00:00Z">
        <w:r>
          <w:rPr>
            <w:rFonts w:ascii="Courier New" w:hAnsi="Courier New"/>
            <w:sz w:val="16"/>
            <w:szCs w:val="16"/>
          </w:rPr>
          <w:delText>StUF</w:delText>
        </w:r>
      </w:del>
      <w:ins w:id="243" w:author="Onbekende auteur" w:date="2016-10-21T14:00:00Z">
        <w:r>
          <w:rPr>
            <w:rFonts w:ascii="Courier New" w:hAnsi="Courier New"/>
            <w:sz w:val="16"/>
            <w:szCs w:val="16"/>
          </w:rPr>
          <w:t>bg</w:t>
        </w:r>
      </w:ins>
      <w:r>
        <w:rPr>
          <w:rFonts w:ascii="Courier New" w:hAnsi="Courier New"/>
          <w:sz w:val="16"/>
          <w:szCs w:val="16"/>
        </w:rPr>
        <w:t>:entiteittype=”NPS”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44" w:author="Onbekende auteur" w:date="2016-10-21T14:00:00Z">
        <w:r>
          <w:rPr>
            <w:rFonts w:ascii="Courier New" w:hAnsi="Courier New"/>
            <w:sz w:val="16"/>
            <w:szCs w:val="16"/>
          </w:rPr>
          <w:delText>StUF</w:delText>
        </w:r>
      </w:del>
      <w:ins w:id="245"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del w:id="246" w:author="Onbekende auteur" w:date="2016-10-21T14:00:00Z">
        <w:r>
          <w:rPr>
            <w:rFonts w:ascii="Courier New" w:hAnsi="Courier New"/>
            <w:sz w:val="16"/>
            <w:szCs w:val="16"/>
          </w:rPr>
          <w:delText>StUF</w:delText>
        </w:r>
      </w:del>
      <w:ins w:id="247"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del w:id="248" w:author="Onbekende auteur" w:date="2016-10-21T14:00:00Z">
        <w:r>
          <w:rPr>
            <w:rFonts w:ascii="Courier New" w:hAnsi="Courier New"/>
            <w:sz w:val="16"/>
            <w:szCs w:val="16"/>
          </w:rPr>
          <w:delText>StUF</w:delText>
        </w:r>
      </w:del>
      <w:ins w:id="249"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50" w:author="Onbekende auteur" w:date="2016-10-21T14:00:00Z">
        <w:r>
          <w:rPr>
            <w:rFonts w:ascii="Courier New" w:hAnsi="Courier New"/>
            <w:sz w:val="16"/>
            <w:szCs w:val="16"/>
          </w:rPr>
          <w:delText>StUF</w:delText>
        </w:r>
      </w:del>
      <w:ins w:id="251" w:author="Onbekende auteur" w:date="2016-10-21T14:00: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del w:id="252" w:author="Onbekende auteur" w:date="2016-10-21T14:01:00Z">
        <w:r>
          <w:rPr>
            <w:rFonts w:ascii="Courier New" w:hAnsi="Courier New"/>
            <w:sz w:val="16"/>
            <w:szCs w:val="16"/>
          </w:rPr>
          <w:delText>StUF</w:delText>
        </w:r>
      </w:del>
      <w:ins w:id="253"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del w:id="254" w:author="Onbekende auteur" w:date="2016-10-21T14:01:00Z">
        <w:r>
          <w:rPr>
            <w:rFonts w:ascii="Courier New" w:hAnsi="Courier New"/>
            <w:sz w:val="16"/>
            <w:szCs w:val="16"/>
          </w:rPr>
          <w:delText>StUF</w:delText>
        </w:r>
      </w:del>
      <w:ins w:id="255"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del w:id="256" w:author="Onbekende auteur" w:date="2016-10-21T14:01:00Z">
        <w:r>
          <w:rPr>
            <w:rFonts w:ascii="Courier New" w:hAnsi="Courier New"/>
            <w:sz w:val="16"/>
            <w:szCs w:val="16"/>
          </w:rPr>
          <w:delText>StUF</w:delText>
        </w:r>
      </w:del>
      <w:ins w:id="257" w:author="Onbekende auteur" w:date="2016-10-21T14:01:00Z">
        <w:r>
          <w:rPr>
            <w:rFonts w:ascii="Courier New" w:hAnsi="Courier New"/>
            <w:sz w:val="16"/>
            <w:szCs w:val="16"/>
          </w:rPr>
          <w:t>bg</w:t>
        </w:r>
      </w:ins>
      <w:r>
        <w:rPr>
          <w:rFonts w:ascii="Courier New" w:hAnsi="Courier New"/>
          <w:sz w:val="16"/>
          <w:szCs w:val="16"/>
        </w:rPr>
        <w:t>:entiteittype=”AOA”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del w:id="258" w:author="Onbekende auteur" w:date="2016-10-21T14:01:00Z">
        <w:r>
          <w:rPr>
            <w:rFonts w:ascii="Courier New" w:hAnsi="Courier New"/>
            <w:sz w:val="16"/>
            <w:szCs w:val="16"/>
          </w:rPr>
          <w:delText>StUF</w:delText>
        </w:r>
      </w:del>
      <w:ins w:id="259"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260" w:author="Onbekende auteur" w:date="2016-10-21T14:01:00Z">
        <w:r>
          <w:rPr>
            <w:rFonts w:ascii="Courier New" w:hAnsi="Courier New"/>
            <w:sz w:val="16"/>
            <w:szCs w:val="16"/>
          </w:rPr>
          <w:delText>StUF</w:delText>
        </w:r>
      </w:del>
      <w:ins w:id="261" w:author="Onbekende auteur" w:date="2016-10-21T14:01:00Z">
        <w:r>
          <w:rPr>
            <w:rFonts w:ascii="Courier New" w:hAnsi="Courier New"/>
            <w:sz w:val="16"/>
            <w:szCs w:val="16"/>
          </w:rPr>
          <w:t>bg</w:t>
        </w:r>
      </w:ins>
      <w:r>
        <w:rPr>
          <w:rFonts w:ascii="Courier New" w:hAnsi="Courier New"/>
          <w:sz w:val="16"/>
          <w:szCs w:val="16"/>
        </w:rPr>
        <w:t>:entiteittype=”NPS”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62" w:author="Onbekende auteur" w:date="2016-10-21T14:01:00Z">
        <w:r>
          <w:rPr>
            <w:rFonts w:ascii="Courier New" w:hAnsi="Courier New"/>
            <w:sz w:val="16"/>
            <w:szCs w:val="16"/>
          </w:rPr>
          <w:delText>StUF</w:delText>
        </w:r>
      </w:del>
      <w:ins w:id="263"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del w:id="264" w:author="Onbekende auteur" w:date="2016-10-21T14:01:00Z">
        <w:r>
          <w:rPr>
            <w:rFonts w:ascii="Courier New" w:hAnsi="Courier New"/>
            <w:sz w:val="16"/>
            <w:szCs w:val="16"/>
          </w:rPr>
          <w:delText>StUF</w:delText>
        </w:r>
      </w:del>
      <w:ins w:id="265"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del w:id="266" w:author="Onbekende auteur" w:date="2016-10-21T14:01:00Z">
        <w:r>
          <w:rPr>
            <w:rFonts w:ascii="Courier New" w:hAnsi="Courier New"/>
            <w:sz w:val="16"/>
            <w:szCs w:val="16"/>
          </w:rPr>
          <w:delText>StUF</w:delText>
        </w:r>
      </w:del>
      <w:ins w:id="267"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68" w:author="Onbekende auteur" w:date="2016-10-21T14:01:00Z">
        <w:r>
          <w:rPr>
            <w:rFonts w:ascii="Courier New" w:hAnsi="Courier New"/>
            <w:sz w:val="16"/>
            <w:szCs w:val="16"/>
          </w:rPr>
          <w:delText>StUF</w:delText>
        </w:r>
      </w:del>
      <w:ins w:id="269"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del w:id="270" w:author="Onbekende auteur" w:date="2016-10-21T14:01:00Z">
        <w:r>
          <w:rPr>
            <w:rFonts w:ascii="Courier New" w:hAnsi="Courier New"/>
            <w:sz w:val="16"/>
            <w:szCs w:val="16"/>
          </w:rPr>
          <w:delText>StUF</w:delText>
        </w:r>
      </w:del>
      <w:ins w:id="271"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del w:id="272" w:author="Onbekende auteur" w:date="2016-10-21T14:01:00Z">
        <w:r>
          <w:rPr>
            <w:rFonts w:ascii="Courier New" w:hAnsi="Courier New"/>
            <w:sz w:val="16"/>
            <w:szCs w:val="16"/>
          </w:rPr>
          <w:delText>StUF</w:delText>
        </w:r>
      </w:del>
      <w:ins w:id="273"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274" w:author="Onbekende auteur" w:date="2016-10-21T14:01:00Z">
        <w:r>
          <w:rPr>
            <w:rFonts w:ascii="Courier New" w:hAnsi="Courier New"/>
            <w:sz w:val="16"/>
            <w:szCs w:val="16"/>
          </w:rPr>
          <w:delText>StUF</w:delText>
        </w:r>
      </w:del>
      <w:ins w:id="275" w:author="Onbekende auteur" w:date="2016-10-21T14:01:00Z">
        <w:r>
          <w:rPr>
            <w:rFonts w:ascii="Courier New" w:hAnsi="Courier New"/>
            <w:sz w:val="16"/>
            <w:szCs w:val="16"/>
          </w:rPr>
          <w:t>bg</w:t>
        </w:r>
      </w:ins>
      <w:r>
        <w:rPr>
          <w:rFonts w:ascii="Courier New" w:hAnsi="Courier New"/>
          <w:sz w:val="16"/>
          <w:szCs w:val="16"/>
        </w:rPr>
        <w:t>:entiteittype=”NPS”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del w:id="276" w:author="Onbekende auteur" w:date="2016-10-21T14:01:00Z">
        <w:r>
          <w:rPr>
            <w:rFonts w:ascii="Courier New" w:hAnsi="Courier New"/>
            <w:sz w:val="16"/>
            <w:szCs w:val="16"/>
          </w:rPr>
          <w:delText>StUF</w:delText>
        </w:r>
      </w:del>
      <w:ins w:id="277"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78" w:author="Onbekende auteur" w:date="2016-10-21T14:01:00Z">
        <w:r>
          <w:rPr>
            <w:rFonts w:ascii="Courier New" w:hAnsi="Courier New"/>
            <w:sz w:val="16"/>
            <w:szCs w:val="16"/>
          </w:rPr>
          <w:delText>StUF</w:delText>
        </w:r>
      </w:del>
      <w:ins w:id="279" w:author="Onbekende auteur" w:date="2016-10-21T14:0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280" w:author="Onbekende auteur" w:date="2016-10-21T14:02:00Z">
        <w:r>
          <w:rPr>
            <w:rFonts w:ascii="Courier New" w:hAnsi="Courier New"/>
            <w:sz w:val="16"/>
            <w:szCs w:val="16"/>
          </w:rPr>
          <w:delText>StUF</w:delText>
        </w:r>
      </w:del>
      <w:ins w:id="281" w:author="Onbekende auteur" w:date="2016-10-21T14:02:00Z">
        <w:r>
          <w:rPr>
            <w:rFonts w:ascii="Courier New" w:hAnsi="Courier New"/>
            <w:sz w:val="16"/>
            <w:szCs w:val="16"/>
          </w:rPr>
          <w:t>bg</w:t>
        </w:r>
      </w:ins>
      <w:r>
        <w:rPr>
          <w:rFonts w:ascii="Courier New" w:hAnsi="Courier New"/>
          <w:sz w:val="16"/>
          <w:szCs w:val="16"/>
        </w:rPr>
        <w:t>:entiteittype=”NPS”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82" w:author="Onbekende auteur" w:date="2016-10-21T14:02:00Z">
        <w:r>
          <w:rPr>
            <w:rFonts w:ascii="Courier New" w:hAnsi="Courier New"/>
            <w:sz w:val="16"/>
            <w:szCs w:val="16"/>
          </w:rPr>
          <w:delText>StUF</w:delText>
        </w:r>
      </w:del>
      <w:ins w:id="283" w:author="Onbekende auteur" w:date="2016-10-21T14:0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84" w:author="Onbekende auteur" w:date="2016-10-21T14:02:00Z">
        <w:r>
          <w:rPr>
            <w:rFonts w:ascii="Courier New" w:hAnsi="Courier New"/>
            <w:sz w:val="16"/>
            <w:szCs w:val="16"/>
          </w:rPr>
          <w:delText>StUF</w:delText>
        </w:r>
      </w:del>
      <w:ins w:id="285" w:author="Onbekende auteur" w:date="2016-10-21T14:0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286" w:author="Onbekende auteur" w:date="2016-10-21T14:02:00Z">
        <w:r>
          <w:rPr>
            <w:rFonts w:ascii="Courier New" w:hAnsi="Courier New"/>
            <w:sz w:val="16"/>
            <w:szCs w:val="16"/>
          </w:rPr>
          <w:delText>StUF</w:delText>
        </w:r>
      </w:del>
      <w:ins w:id="287" w:author="Onbekende auteur" w:date="2016-10-21T14:02:00Z">
        <w:r>
          <w:rPr>
            <w:rFonts w:ascii="Courier New" w:hAnsi="Courier New"/>
            <w:sz w:val="16"/>
            <w:szCs w:val="16"/>
          </w:rPr>
          <w:t>bg</w:t>
        </w:r>
      </w:ins>
      <w:r>
        <w:rPr>
          <w:rFonts w:ascii="Courier New" w:hAnsi="Courier New"/>
          <w:sz w:val="16"/>
          <w:szCs w:val="16"/>
        </w:rPr>
        <w:t>:entiteittype=”NPS”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88" w:author="Onbekende auteur" w:date="2016-10-21T14:02:00Z">
        <w:r>
          <w:rPr>
            <w:rFonts w:ascii="Courier New" w:hAnsi="Courier New"/>
            <w:sz w:val="16"/>
            <w:szCs w:val="16"/>
          </w:rPr>
          <w:delText>StUF</w:delText>
        </w:r>
      </w:del>
      <w:ins w:id="289" w:author="Onbekende auteur" w:date="2016-10-21T14:0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90" w:author="Onbekende auteur" w:date="2016-10-21T14:02:00Z">
        <w:r>
          <w:rPr>
            <w:rFonts w:ascii="Courier New" w:hAnsi="Courier New"/>
            <w:sz w:val="16"/>
            <w:szCs w:val="16"/>
          </w:rPr>
          <w:delText>StUF</w:delText>
        </w:r>
      </w:del>
      <w:ins w:id="291" w:author="Onbekende auteur" w:date="2016-10-21T14:0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292" w:author="Onbekende auteur" w:date="2016-10-21T14:02:00Z">
        <w:r>
          <w:rPr>
            <w:rFonts w:ascii="Courier New" w:hAnsi="Courier New"/>
            <w:sz w:val="16"/>
            <w:szCs w:val="16"/>
          </w:rPr>
          <w:delText>StUF</w:delText>
        </w:r>
      </w:del>
      <w:ins w:id="293" w:author="Onbekende auteur" w:date="2016-10-21T14:02:00Z">
        <w:r>
          <w:rPr>
            <w:rFonts w:ascii="Courier New" w:hAnsi="Courier New"/>
            <w:sz w:val="16"/>
            <w:szCs w:val="16"/>
          </w:rPr>
          <w:t>bg</w:t>
        </w:r>
      </w:ins>
      <w:r>
        <w:rPr>
          <w:rFonts w:ascii="Courier New" w:hAnsi="Courier New"/>
          <w:sz w:val="16"/>
          <w:szCs w:val="16"/>
        </w:rPr>
        <w:t>:entiteittype=”NPS”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94" w:author="Onbekende auteur" w:date="2016-10-21T14:02:00Z">
        <w:r>
          <w:rPr>
            <w:rFonts w:ascii="Courier New" w:hAnsi="Courier New"/>
            <w:sz w:val="16"/>
            <w:szCs w:val="16"/>
          </w:rPr>
          <w:delText>StUF</w:delText>
        </w:r>
      </w:del>
      <w:ins w:id="295" w:author="Onbekende auteur" w:date="2016-10-21T14:0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296" w:author="Onbekende auteur" w:date="2016-10-21T14:02:00Z">
        <w:r>
          <w:rPr>
            <w:rFonts w:ascii="Courier New" w:hAnsi="Courier New"/>
            <w:sz w:val="16"/>
            <w:szCs w:val="16"/>
          </w:rPr>
          <w:delText>StUF</w:delText>
        </w:r>
      </w:del>
      <w:ins w:id="297" w:author="Onbekende auteur" w:date="2016-10-21T14:0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298" w:author="Onbekende auteur" w:date="2016-10-21T14:02:00Z">
        <w:r>
          <w:rPr>
            <w:rFonts w:ascii="Courier New" w:hAnsi="Courier New"/>
            <w:sz w:val="16"/>
            <w:szCs w:val="16"/>
          </w:rPr>
          <w:delText>StUF</w:delText>
        </w:r>
      </w:del>
      <w:ins w:id="299" w:author="Onbekende auteur" w:date="2016-10-21T14:02:00Z">
        <w:r>
          <w:rPr>
            <w:rFonts w:ascii="Courier New" w:hAnsi="Courier New"/>
            <w:sz w:val="16"/>
            <w:szCs w:val="16"/>
          </w:rPr>
          <w:t>bg</w:t>
        </w:r>
      </w:ins>
      <w:r>
        <w:rPr>
          <w:rFonts w:ascii="Courier New" w:hAnsi="Courier New"/>
          <w:sz w:val="16"/>
          <w:szCs w:val="16"/>
        </w:rPr>
        <w:t>:entiteittype=”NPS”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del w:id="300" w:author="Onbekende auteur" w:date="2016-10-21T14:02:00Z">
        <w:r>
          <w:rPr>
            <w:rFonts w:ascii="Courier New" w:hAnsi="Courier New"/>
            <w:sz w:val="16"/>
            <w:szCs w:val="16"/>
          </w:rPr>
          <w:delText>StUF</w:delText>
        </w:r>
      </w:del>
      <w:ins w:id="301" w:author="Onbekende auteur" w:date="2016-10-21T14:0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302" w:author="Onbekende auteur" w:date="2016-10-21T14:02:00Z">
        <w:r>
          <w:rPr>
            <w:rFonts w:ascii="Courier New" w:hAnsi="Courier New"/>
            <w:sz w:val="16"/>
            <w:szCs w:val="16"/>
          </w:rPr>
          <w:delText>StUF</w:delText>
        </w:r>
      </w:del>
      <w:ins w:id="303" w:author="Onbekende auteur" w:date="2016-10-21T14:0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&lt;toevoeging </w:t>
      </w:r>
      <w:del w:id="304" w:author="Onbekende auteur" w:date="2016-10-21T14:02:00Z">
        <w:r>
          <w:rPr>
            <w:rFonts w:ascii="Courier New" w:hAnsi="Courier New"/>
            <w:sz w:val="16"/>
            <w:szCs w:val="16"/>
          </w:rPr>
          <w:delText>StUF</w:delText>
        </w:r>
      </w:del>
      <w:ins w:id="305" w:author="Onbekende auteur" w:date="2016-10-21T14:02:00Z">
        <w:r>
          <w:rPr>
            <w:rFonts w:ascii="Courier New" w:hAnsi="Courier New"/>
            <w:sz w:val="16"/>
            <w:szCs w:val="16"/>
          </w:rPr>
          <w:t>bg</w:t>
        </w:r>
      </w:ins>
      <w:r>
        <w:rPr>
          <w:rFonts w:ascii="Courier New" w:hAnsi="Courier New"/>
          <w:sz w:val="16"/>
          <w:szCs w:val="16"/>
        </w:rPr>
        <w:t>:entiteittype=”AOA”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 xml:space="preserve">&lt;object </w:t>
      </w:r>
      <w:del w:id="306" w:author="Onbekende auteur" w:date="2016-10-21T14:02:00Z">
        <w:r>
          <w:rPr>
            <w:rFonts w:ascii="Courier New" w:hAnsi="Courier New"/>
            <w:sz w:val="16"/>
            <w:szCs w:val="16"/>
          </w:rPr>
          <w:delText>StUF</w:delText>
        </w:r>
      </w:del>
      <w:ins w:id="307" w:author="Onbekende auteur" w:date="2016-10-21T14:0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308" w:author="Onbekende auteur" w:date="2016-10-21T14:02:00Z">
        <w:r>
          <w:rPr>
            <w:rFonts w:ascii="Courier New" w:hAnsi="Courier New"/>
            <w:sz w:val="16"/>
            <w:szCs w:val="16"/>
          </w:rPr>
          <w:delText>StUF</w:delText>
        </w:r>
      </w:del>
      <w:ins w:id="309" w:author="Onbekende auteur" w:date="2016-10-21T14:02:00Z">
        <w:r>
          <w:rPr>
            <w:rFonts w:ascii="Courier New" w:hAnsi="Courier New"/>
            <w:sz w:val="16"/>
            <w:szCs w:val="16"/>
          </w:rPr>
          <w:t>bg</w:t>
        </w:r>
      </w:ins>
      <w:r>
        <w:rPr>
          <w:rFonts w:ascii="Courier New" w:hAnsi="Courier New"/>
          <w:sz w:val="16"/>
          <w:szCs w:val="16"/>
        </w:rPr>
        <w:t>:entiteittype=”NPS”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del w:id="310" w:author="Onbekende auteur" w:date="2016-10-21T14:03:00Z">
        <w:r>
          <w:rPr>
            <w:rFonts w:ascii="Courier New" w:hAnsi="Courier New"/>
            <w:sz w:val="16"/>
            <w:szCs w:val="16"/>
          </w:rPr>
          <w:delText>StUF</w:delText>
        </w:r>
      </w:del>
      <w:ins w:id="311"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del w:id="312" w:author="Onbekende auteur" w:date="2016-10-21T14:03:00Z">
        <w:r>
          <w:rPr>
            <w:rFonts w:ascii="Courier New" w:hAnsi="Courier New"/>
            <w:sz w:val="16"/>
            <w:szCs w:val="16"/>
          </w:rPr>
          <w:delText>StUF</w:delText>
        </w:r>
      </w:del>
      <w:ins w:id="313"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del w:id="314" w:author="Onbekende auteur" w:date="2016-10-21T14:03:00Z">
        <w:r>
          <w:rPr>
            <w:rFonts w:ascii="Courier New" w:hAnsi="Courier New"/>
            <w:sz w:val="16"/>
            <w:szCs w:val="16"/>
          </w:rPr>
          <w:delText>StUF</w:delText>
        </w:r>
      </w:del>
      <w:ins w:id="315"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316" w:author="Onbekende auteur" w:date="2016-10-21T14:03:00Z">
        <w:r>
          <w:rPr>
            <w:rFonts w:ascii="Courier New" w:hAnsi="Courier New"/>
            <w:sz w:val="16"/>
            <w:szCs w:val="16"/>
          </w:rPr>
          <w:delText>StUF</w:delText>
        </w:r>
      </w:del>
      <w:ins w:id="317"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&lt;verblijftOp </w:t>
      </w:r>
      <w:del w:id="318" w:author="Onbekende auteur" w:date="2016-10-21T14:03:00Z">
        <w:r>
          <w:rPr>
            <w:rFonts w:ascii="Courier New" w:hAnsi="Courier New"/>
            <w:sz w:val="16"/>
            <w:szCs w:val="16"/>
          </w:rPr>
          <w:delText>StUF</w:delText>
        </w:r>
      </w:del>
      <w:ins w:id="319"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 xml:space="preserve">&lt;gerelateerde </w:t>
      </w:r>
      <w:del w:id="320" w:author="Onbekende auteur" w:date="2016-10-21T14:03:00Z">
        <w:r>
          <w:rPr>
            <w:rFonts w:ascii="Courier New" w:hAnsi="Courier New"/>
            <w:sz w:val="16"/>
            <w:szCs w:val="16"/>
          </w:rPr>
          <w:delText>StUF</w:delText>
        </w:r>
      </w:del>
      <w:ins w:id="321"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322" w:author="Onbekende auteur" w:date="2016-10-21T14:03:00Z">
        <w:r>
          <w:rPr>
            <w:rFonts w:ascii="Courier New" w:hAnsi="Courier New"/>
            <w:sz w:val="16"/>
            <w:szCs w:val="16"/>
          </w:rPr>
          <w:delText>StUF</w:delText>
        </w:r>
      </w:del>
      <w:ins w:id="323" w:author="Onbekende auteur" w:date="2016-10-21T14:03:00Z">
        <w:r>
          <w:rPr>
            <w:rFonts w:ascii="Courier New" w:hAnsi="Courier New"/>
            <w:sz w:val="16"/>
            <w:szCs w:val="16"/>
          </w:rPr>
          <w:t>bg</w:t>
        </w:r>
      </w:ins>
      <w:r>
        <w:rPr>
          <w:rFonts w:ascii="Courier New" w:hAnsi="Courier New"/>
          <w:sz w:val="16"/>
          <w:szCs w:val="16"/>
        </w:rPr>
        <w:t>:entiteittype=”NPS”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 xml:space="preserve">&lt;object </w:t>
      </w:r>
      <w:del w:id="324" w:author="Onbekende auteur" w:date="2016-10-21T14:03:00Z">
        <w:r>
          <w:rPr>
            <w:rFonts w:ascii="Courier New" w:hAnsi="Courier New"/>
            <w:sz w:val="16"/>
            <w:szCs w:val="16"/>
          </w:rPr>
          <w:delText>StUF</w:delText>
        </w:r>
      </w:del>
      <w:ins w:id="325"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326" w:author="Onbekende auteur" w:date="2016-10-21T14:03:00Z">
        <w:r>
          <w:rPr>
            <w:rFonts w:ascii="Courier New" w:hAnsi="Courier New"/>
            <w:sz w:val="16"/>
            <w:szCs w:val="16"/>
          </w:rPr>
          <w:delText>StUF</w:delText>
        </w:r>
      </w:del>
      <w:ins w:id="327"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 xml:space="preserve">&lt;wijziging </w:t>
      </w:r>
      <w:del w:id="328" w:author="Onbekende auteur" w:date="2016-10-21T14:03:00Z">
        <w:r>
          <w:rPr>
            <w:rFonts w:ascii="Courier New" w:hAnsi="Courier New"/>
            <w:sz w:val="16"/>
            <w:szCs w:val="16"/>
          </w:rPr>
          <w:delText>StUF</w:delText>
        </w:r>
      </w:del>
      <w:ins w:id="329" w:author="Onbekende auteur" w:date="2016-10-21T14:03:00Z">
        <w:r>
          <w:rPr>
            <w:rFonts w:ascii="Courier New" w:hAnsi="Courier New"/>
            <w:sz w:val="16"/>
            <w:szCs w:val="16"/>
          </w:rPr>
          <w:t>bg</w:t>
        </w:r>
      </w:ins>
      <w:r>
        <w:rPr>
          <w:rFonts w:ascii="Courier New" w:hAnsi="Courier New"/>
          <w:sz w:val="16"/>
          <w:szCs w:val="16"/>
        </w:rPr>
        <w:t>:entiteittype=”NPS”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330" w:author="Onbekende auteur" w:date="2016-10-21T14:03:00Z">
        <w:r>
          <w:rPr>
            <w:rFonts w:ascii="Courier New" w:hAnsi="Courier New"/>
            <w:sz w:val="16"/>
            <w:szCs w:val="16"/>
          </w:rPr>
          <w:delText>StUF</w:delText>
        </w:r>
      </w:del>
      <w:ins w:id="331"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&lt;object </w:t>
      </w:r>
      <w:del w:id="332" w:author="Onbekende auteur" w:date="2016-10-21T14:03:00Z">
        <w:r>
          <w:rPr>
            <w:rFonts w:ascii="Courier New" w:hAnsi="Courier New"/>
            <w:sz w:val="16"/>
            <w:szCs w:val="16"/>
          </w:rPr>
          <w:delText>StUF</w:delText>
        </w:r>
      </w:del>
      <w:ins w:id="333" w:author="Onbekende auteur" w:date="2016-10-21T14:03: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ins w:id="334" w:author="Onbekende auteur" w:date="2016-10-21T14:03:00Z">
        <w:r>
          <w:rPr>
            <w:rFonts w:ascii="Courier New" w:hAnsi="Courier New"/>
          </w:rPr>
          <w:t>sectormodel</w:t>
        </w:r>
      </w:ins>
      <w:ins w:id="335" w:author="Onbekende auteur" w:date="2016-10-21T14:04:00Z">
        <w:r>
          <w:rPr>
            <w:rFonts w:ascii="Courier New" w:hAnsi="Courier New"/>
          </w:rPr>
          <w:t>:</w:t>
        </w:r>
      </w:ins>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100"/>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100"/>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100"/>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100"/>
        </w:numPr>
        <w:tabs>
          <w:tab w:val="left" w:pos="0" w:leader="none"/>
        </w:tabs>
        <w:ind w:left="576" w:right="0" w:hanging="576"/>
        <w:rPr/>
      </w:pPr>
      <w:bookmarkStart w:id="94" w:name="_Ref391690270"/>
      <w:bookmarkStart w:id="95" w:name="Ref_RegelsVraagberichten"/>
      <w:bookmarkStart w:id="96" w:name="Ref_RegelsVraagberichten"/>
      <w:bookmarkEnd w:id="96"/>
      <w:bookmarkEnd w:id="94"/>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ins w:id="336" w:author="Onbekende auteur" w:date="2016-10-21T14:31:00Z">
        <w:r>
          <w:rPr>
            <w:rFonts w:ascii="Courier New" w:hAnsi="Courier New"/>
            <w:sz w:val="16"/>
            <w:szCs w:val="16"/>
          </w:rPr>
          <w:tab/>
          <w:tab/>
          <w:tab/>
        </w:r>
      </w:ins>
      <w:ins w:id="337" w:author="Onbekende auteur" w:date="2016-10-21T14:31:00Z">
        <w:r>
          <w:rPr>
            <w:rFonts w:ascii="Courier New" w:hAnsi="Courier New"/>
            <w:sz w:val="16"/>
            <w:szCs w:val="16"/>
          </w:rPr>
          <w:t>&lt;StUF:sectormodel&gt;</w:t>
        </w:r>
      </w:ins>
      <w:ins w:id="338" w:author="Onbekende auteur" w:date="2016-10-21T14:32:00Z">
        <w:r>
          <w:rPr>
            <w:rFonts w:ascii="Courier New" w:hAnsi="Courier New"/>
            <w:sz w:val="16"/>
            <w:szCs w:val="16"/>
          </w:rPr>
          <w:t>sectormodel&lt;/StUF:sectormodel&gt;</w:t>
        </w:r>
      </w:ins>
    </w:p>
    <w:p>
      <w:pPr>
        <w:pStyle w:val="Normal"/>
        <w:rPr>
          <w:rFonts w:ascii="Courier New" w:hAnsi="Courier New"/>
          <w:sz w:val="16"/>
          <w:szCs w:val="16"/>
        </w:rPr>
      </w:pPr>
      <w:ins w:id="339" w:author="Onbekende auteur" w:date="2016-10-21T14:32:00Z">
        <w:r>
          <w:rPr>
            <w:rFonts w:ascii="Courier New" w:hAnsi="Courier New"/>
            <w:sz w:val="16"/>
            <w:szCs w:val="16"/>
          </w:rPr>
          <w:tab/>
          <w:tab/>
          <w:tab/>
        </w:r>
      </w:ins>
      <w:ins w:id="340" w:author="Onbekende auteur" w:date="2016-10-21T14:32:00Z">
        <w:r>
          <w:rPr>
            <w:rFonts w:ascii="Courier New" w:hAnsi="Courier New"/>
            <w:sz w:val="16"/>
            <w:szCs w:val="16"/>
          </w:rPr>
          <w:t>&lt;StUF:versie&gt;nnnn&lt;/StUF:versie&gt;</w:t>
        </w:r>
      </w:ins>
    </w:p>
    <w:p>
      <w:pPr>
        <w:pStyle w:val="Normal"/>
        <w:rPr>
          <w:rFonts w:ascii="Courier New" w:hAnsi="Courier New"/>
          <w:sz w:val="16"/>
          <w:szCs w:val="16"/>
        </w:rPr>
      </w:pPr>
      <w:ins w:id="341" w:author="Onbekende auteur" w:date="2016-10-21T14:32:00Z">
        <w:r>
          <w:rPr>
            <w:rFonts w:ascii="Courier New" w:hAnsi="Courier New"/>
            <w:sz w:val="16"/>
            <w:szCs w:val="16"/>
          </w:rPr>
          <w:tab/>
          <w:tab/>
          <w:tab/>
        </w:r>
      </w:ins>
      <w:ins w:id="342" w:author="Onbekende auteur" w:date="2016-10-21T14:32:00Z">
        <w:r>
          <w:rPr>
            <w:rFonts w:ascii="Courier New" w:hAnsi="Courier New"/>
            <w:sz w:val="16"/>
            <w:szCs w:val="16"/>
          </w:rPr>
          <w:t>&lt;StUF:type&gt;</w:t>
        </w:r>
      </w:ins>
      <w:r>
        <w:rPr>
          <w:rFonts w:ascii="Courier New" w:hAnsi="Courier New"/>
          <w:sz w:val="16"/>
          <w:szCs w:val="16"/>
        </w:rPr>
        <w:t>XXX</w:t>
      </w:r>
      <w:ins w:id="343" w:author="Onbekende auteur" w:date="2016-10-21T14:32:00Z">
        <w:r>
          <w:rPr>
            <w:rFonts w:ascii="Courier New" w:hAnsi="Courier New"/>
            <w:sz w:val="16"/>
            <w:szCs w:val="16"/>
          </w:rPr>
          <w:t>&lt;/StUF:type&gt;</w:t>
        </w:r>
      </w:ins>
    </w:p>
    <w:p>
      <w:pPr>
        <w:pStyle w:val="Normal"/>
        <w:rPr>
          <w:rFonts w:ascii="Courier New" w:hAnsi="Courier New"/>
          <w:sz w:val="16"/>
          <w:szCs w:val="16"/>
        </w:rPr>
      </w:pPr>
      <w:ins w:id="344" w:author="Onbekende auteur" w:date="2016-10-21T14:32:00Z">
        <w:r>
          <w:rPr>
            <w:rFonts w:ascii="Courier New" w:hAnsi="Courier New"/>
            <w:sz w:val="16"/>
            <w:szCs w:val="16"/>
          </w:rPr>
          <w:tab/>
          <w:tab/>
        </w:r>
      </w:ins>
      <w:r>
        <w:rPr>
          <w:rFonts w:ascii="Courier New" w:hAnsi="Courier New"/>
          <w:sz w:val="16"/>
          <w:szCs w:val="16"/>
        </w:rPr>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del w:id="345" w:author="Onbekende auteur" w:date="2016-10-21T14:05:00Z">
        <w:r>
          <w:rPr>
            <w:rFonts w:ascii="Courier New" w:hAnsi="Courier New"/>
            <w:sz w:val="16"/>
            <w:szCs w:val="16"/>
          </w:rPr>
          <w:delText>StUF</w:delText>
        </w:r>
      </w:del>
      <w:ins w:id="346" w:author="Onbekende auteur" w:date="2016-10-21T14:05: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del w:id="347" w:author="Onbekende auteur" w:date="2016-10-21T14:05:00Z">
        <w:r>
          <w:rPr>
            <w:rFonts w:ascii="Courier New" w:hAnsi="Courier New"/>
            <w:sz w:val="16"/>
            <w:szCs w:val="16"/>
          </w:rPr>
          <w:delText>StUF</w:delText>
        </w:r>
      </w:del>
      <w:ins w:id="348" w:author="Onbekende auteur" w:date="2016-10-21T14:05: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del w:id="349" w:author="Onbekende auteur" w:date="2016-10-21T14:05:00Z">
        <w:r>
          <w:rPr>
            <w:rFonts w:ascii="Courier New" w:hAnsi="Courier New"/>
            <w:sz w:val="16"/>
            <w:szCs w:val="16"/>
          </w:rPr>
          <w:delText>StUF</w:delText>
        </w:r>
      </w:del>
      <w:ins w:id="350" w:author="Onbekende auteur" w:date="2016-10-21T14:05: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del w:id="351" w:author="Onbekende auteur" w:date="2016-10-21T14:05:00Z">
        <w:r>
          <w:rPr>
            <w:rFonts w:ascii="Courier New" w:hAnsi="Courier New"/>
            <w:sz w:val="16"/>
            <w:szCs w:val="16"/>
          </w:rPr>
          <w:delText>StUF</w:delText>
        </w:r>
      </w:del>
      <w:ins w:id="352" w:author="Onbekende auteur" w:date="2016-10-21T14:05: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del w:id="353" w:author="Onbekende auteur" w:date="2016-10-21T14:05:00Z">
        <w:r>
          <w:rPr>
            <w:rFonts w:ascii="Courier New" w:hAnsi="Courier New"/>
            <w:sz w:val="16"/>
            <w:szCs w:val="16"/>
          </w:rPr>
          <w:delText>StUF</w:delText>
        </w:r>
      </w:del>
      <w:ins w:id="354" w:author="Onbekende auteur" w:date="2016-10-21T14:05: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7" w:name="_Ref422132437"/>
      <w:bookmarkStart w:id="98" w:name="__RefHeading__21981_1907004745"/>
      <w:bookmarkStart w:id="99" w:name="Ref_Selectiecriteria"/>
      <w:bookmarkStart w:id="100" w:name="Ref_Selectiecriteria"/>
      <w:bookmarkEnd w:id="98"/>
      <w:bookmarkEnd w:id="100"/>
      <w:bookmarkEnd w:id="97"/>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del w:id="355" w:author="Onbekende auteur" w:date="2016-10-21T14:05:00Z">
        <w:r>
          <w:rPr>
            <w:rFonts w:cs="Courier New" w:ascii="Courier New" w:hAnsi="Courier New"/>
            <w:spacing w:val="-2"/>
          </w:rPr>
          <w:delText>StUF</w:delText>
        </w:r>
      </w:del>
      <w:ins w:id="356" w:author="Onbekende auteur" w:date="2016-10-21T14:05:00Z">
        <w:r>
          <w:rPr>
            <w:rFonts w:cs="Courier New" w:ascii="Courier New" w:hAnsi="Courier New"/>
            <w:spacing w:val="-2"/>
          </w:rPr>
          <w:t>sectormodel</w:t>
        </w:r>
      </w:ins>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del w:id="357" w:author="Onbekende auteur" w:date="2016-10-21T14:06:00Z">
        <w:r>
          <w:rPr>
            <w:rFonts w:cs="Courier New" w:ascii="Courier New" w:hAnsi="Courier New"/>
            <w:spacing w:val="-2"/>
          </w:rPr>
          <w:delText>StUF</w:delText>
        </w:r>
      </w:del>
      <w:ins w:id="358" w:author="Onbekende auteur" w:date="2016-10-21T14:06:00Z">
        <w:r>
          <w:rPr>
            <w:rFonts w:cs="Courier New" w:ascii="Courier New" w:hAnsi="Courier New"/>
            <w:spacing w:val="-2"/>
          </w:rPr>
          <w:t>sectormodel</w:t>
        </w:r>
      </w:ins>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 met de</w:t>
      </w:r>
      <w:r>
        <w:rPr/>
        <w:t xml:space="preserve"> waarde </w:t>
      </w:r>
      <w:r>
        <w:rPr>
          <w:rFonts w:ascii="Courier New" w:hAnsi="Courier New"/>
        </w:rPr>
        <w:t>false.</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t>In de betekenis van de waarden is het begrip overeenkomt gebruikt.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Ref_BevragenOpSleutel"/>
      <w:bookmarkStart w:id="102" w:name="Ref_BevragenOpSleutel"/>
      <w:bookmarkEnd w:id="102"/>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_Ref422132490"/>
      <w:bookmarkStart w:id="104" w:name="_Ref522086883"/>
      <w:bookmarkStart w:id="105" w:name="Ref_Scope"/>
      <w:bookmarkStart w:id="106" w:name="Ref_Scope"/>
      <w:bookmarkEnd w:id="106"/>
      <w:bookmarkEnd w:id="103"/>
      <w:bookmarkEnd w:id="104"/>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del w:id="359" w:author="Onbekende auteur" w:date="2016-10-21T14:06:00Z">
        <w:r>
          <w:rPr>
            <w:rFonts w:ascii="Courier New" w:hAnsi="Courier New"/>
            <w:spacing w:val="-2"/>
          </w:rPr>
          <w:delText>StUF</w:delText>
        </w:r>
      </w:del>
      <w:ins w:id="360" w:author="Onbekende auteur" w:date="2016-10-21T14:06:00Z">
        <w:r>
          <w:rPr>
            <w:rFonts w:ascii="Courier New" w:hAnsi="Courier New"/>
            <w:spacing w:val="-2"/>
          </w:rPr>
          <w:t>sectormodel</w:t>
        </w:r>
      </w:ins>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del w:id="361" w:author="Onbekende auteur" w:date="2016-10-21T14:07:00Z">
        <w:r>
          <w:rPr>
            <w:rFonts w:cs="Courier New" w:ascii="Courier New" w:hAnsi="Courier New"/>
            <w:spacing w:val="-2"/>
          </w:rPr>
          <w:delText>StUF</w:delText>
        </w:r>
      </w:del>
      <w:ins w:id="362" w:author="Onbekende auteur" w:date="2016-10-21T14:07:00Z">
        <w:r>
          <w:rPr>
            <w:rFonts w:cs="Courier New" w:ascii="Courier New" w:hAnsi="Courier New"/>
            <w:spacing w:val="-2"/>
          </w:rPr>
          <w:t>sectormodel</w:t>
        </w:r>
      </w:ins>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del w:id="363" w:author="Onbekende auteur" w:date="2016-10-21T14:07:00Z">
        <w:r>
          <w:rPr>
            <w:rFonts w:ascii="Courier New" w:hAnsi="Courier New"/>
            <w:spacing w:val="-2"/>
          </w:rPr>
          <w:delText>StUF</w:delText>
        </w:r>
      </w:del>
      <w:ins w:id="364" w:author="Onbekende auteur" w:date="2016-10-21T14:07:00Z">
        <w:r>
          <w:rPr>
            <w:rFonts w:ascii="Courier New" w:hAnsi="Courier New"/>
            <w:spacing w:val="-2"/>
          </w:rPr>
          <w:t>sectormodel</w:t>
        </w:r>
      </w:ins>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del w:id="365" w:author="Onbekende auteur" w:date="2016-10-21T14:07:00Z">
        <w:r>
          <w:rPr>
            <w:rFonts w:ascii="Courier New" w:hAnsi="Courier New"/>
            <w:spacing w:val="-2"/>
          </w:rPr>
          <w:delText>StUF</w:delText>
        </w:r>
      </w:del>
      <w:ins w:id="366" w:author="Onbekende auteur" w:date="2016-10-21T14:07:00Z">
        <w:r>
          <w:rPr>
            <w:rFonts w:ascii="Courier New" w:hAnsi="Courier New"/>
            <w:spacing w:val="-2"/>
          </w:rPr>
          <w:t>sectormodel</w:t>
        </w:r>
      </w:ins>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del w:id="367" w:author="Onbekende auteur" w:date="2016-10-21T14:07:00Z">
        <w:r>
          <w:rPr>
            <w:rFonts w:ascii="Courier New" w:hAnsi="Courier New"/>
            <w:spacing w:val="-2"/>
          </w:rPr>
          <w:delText>StUF</w:delText>
        </w:r>
      </w:del>
      <w:ins w:id="368" w:author="Onbekende auteur" w:date="2016-10-21T14:07:00Z">
        <w:r>
          <w:rPr>
            <w:rFonts w:ascii="Courier New" w:hAnsi="Courier New"/>
            <w:spacing w:val="-2"/>
          </w:rPr>
          <w:t>sectormodel</w:t>
        </w:r>
      </w:ins>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del w:id="369" w:author="Onbekende auteur" w:date="2016-10-21T14:08:00Z">
        <w:r>
          <w:rPr>
            <w:rFonts w:ascii="Courier New" w:hAnsi="Courier New"/>
            <w:spacing w:val="-2"/>
          </w:rPr>
          <w:delText>StUF</w:delText>
        </w:r>
      </w:del>
      <w:ins w:id="370" w:author="Onbekende auteur" w:date="2016-10-21T14:08:00Z">
        <w:r>
          <w:rPr>
            <w:rFonts w:ascii="Courier New" w:hAnsi="Courier New"/>
            <w:spacing w:val="-2"/>
          </w:rPr>
          <w:t>sectormodel</w:t>
        </w:r>
      </w:ins>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del w:id="371" w:author="Onbekende auteur" w:date="2016-10-21T14:08:00Z">
        <w:r>
          <w:rPr>
            <w:rFonts w:ascii="Courier New" w:hAnsi="Courier New"/>
            <w:spacing w:val="-2"/>
          </w:rPr>
          <w:delText>StUF</w:delText>
        </w:r>
      </w:del>
      <w:ins w:id="372" w:author="Onbekende auteur" w:date="2016-10-21T14:08:00Z">
        <w:r>
          <w:rPr>
            <w:rFonts w:ascii="Courier New" w:hAnsi="Courier New"/>
            <w:spacing w:val="-2"/>
          </w:rPr>
          <w:t>sectormodel</w:t>
        </w:r>
      </w:ins>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7" w:name="_Ref422132787"/>
      <w:bookmarkStart w:id="108" w:name="_Ref422133010"/>
      <w:bookmarkStart w:id="109" w:name="_Ref521995953"/>
      <w:bookmarkStart w:id="110" w:name="_Ref521996027"/>
      <w:bookmarkStart w:id="111" w:name="Ref_Vervolgvraag"/>
      <w:bookmarkStart w:id="112" w:name="Ref_Vervolgvraag"/>
      <w:bookmarkEnd w:id="112"/>
      <w:bookmarkEnd w:id="107"/>
      <w:bookmarkEnd w:id="108"/>
      <w:bookmarkEnd w:id="109"/>
      <w:bookmarkEnd w:id="110"/>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del w:id="373" w:author="Onbekende auteur" w:date="2016-10-21T14:08:00Z">
        <w:r>
          <w:rPr>
            <w:rFonts w:ascii="Courier New" w:hAnsi="Courier New"/>
            <w:spacing w:val="-2"/>
          </w:rPr>
          <w:delText>StUF</w:delText>
        </w:r>
      </w:del>
      <w:ins w:id="374" w:author="Onbekende auteur" w:date="2016-10-21T14:08:00Z">
        <w:r>
          <w:rPr>
            <w:rFonts w:ascii="Courier New" w:hAnsi="Courier New"/>
            <w:spacing w:val="-2"/>
          </w:rPr>
          <w:t>sectormodel</w:t>
        </w:r>
      </w:ins>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3" w:name="__RefHeading__36445403"/>
      <w:bookmarkStart w:id="114" w:name="Ref_VraagSuperTypeVoorbeeld"/>
      <w:bookmarkStart w:id="115" w:name="Ref_VraagSuperTypeVoorbeeld"/>
      <w:bookmarkEnd w:id="113"/>
      <w:bookmarkEnd w:id="115"/>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33">
        <w:r>
          <w:rPr>
            <w:rStyle w:val="Internetkoppeling"/>
            <w:rFonts w:ascii="Courier New" w:hAnsi="Courier New"/>
            <w:sz w:val="16"/>
            <w:szCs w:val="16"/>
            <w:rPrChange w:id="0" w:author="Onbekende auteur" w:date="2016-10-21T14:12:00Z"/>
          </w:rPr>
          <w:t>http://www.egem.nl/StUF/sector/bg/0320</w:t>
        </w:r>
      </w:hyperlink>
      <w:r>
        <w:rPr>
          <w:rFonts w:ascii="Courier New" w:hAnsi="Courier New"/>
          <w:color w:val="000000"/>
          <w:sz w:val="16"/>
          <w:szCs w:val="16"/>
        </w:rPr>
        <w:t>”</w:t>
      </w:r>
      <w:ins w:id="376" w:author="Onbekende auteur" w:date="2016-10-21T14:12:00Z">
        <w:r>
          <w:rPr>
            <w:rFonts w:ascii="Courier New" w:hAnsi="Courier New"/>
            <w:color w:val="000000"/>
            <w:sz w:val="16"/>
            <w:szCs w:val="16"/>
          </w:rPr>
          <w:t xml:space="preserve"> xmlns:</w:t>
        </w:r>
      </w:ins>
      <w:ins w:id="377" w:author="Onbekende auteur" w:date="2016-10-21T14:12:00Z">
        <w:r>
          <w:rPr>
            <w:rFonts w:ascii="Courier New" w:hAnsi="Courier New"/>
            <w:color w:val="000000"/>
            <w:sz w:val="16"/>
            <w:szCs w:val="16"/>
          </w:rPr>
          <w:t>bg</w:t>
        </w:r>
      </w:ins>
      <w:ins w:id="378" w:author="Onbekende auteur" w:date="2016-10-21T14:12:00Z">
        <w:r>
          <w:rPr>
            <w:rFonts w:ascii="Courier New" w:hAnsi="Courier New"/>
            <w:color w:val="000000"/>
            <w:sz w:val="16"/>
            <w:szCs w:val="16"/>
          </w:rPr>
          <w:t>=”http://www.egem.nl/StUF/sector/bg/0320”</w:t>
        </w:r>
      </w:ins>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ins w:id="379" w:author="Onbekende auteur" w:date="2016-10-21T14:09:00Z">
        <w:r>
          <w:rPr>
            <w:rFonts w:ascii="Courier New" w:hAnsi="Courier New"/>
            <w:sz w:val="16"/>
            <w:szCs w:val="16"/>
          </w:rPr>
          <w:tab/>
          <w:tab/>
          <w:tab/>
        </w:r>
      </w:ins>
      <w:ins w:id="380" w:author="Onbekende auteur" w:date="2016-10-21T14:09:00Z">
        <w:r>
          <w:rPr>
            <w:rFonts w:ascii="Courier New" w:hAnsi="Courier New"/>
            <w:sz w:val="16"/>
            <w:szCs w:val="16"/>
          </w:rPr>
          <w:t>&lt;StUF:sectormodel&gt;BG&lt;/StUF:sectormodel&gt;</w:t>
        </w:r>
      </w:ins>
    </w:p>
    <w:p>
      <w:pPr>
        <w:pStyle w:val="Normal"/>
        <w:tabs>
          <w:tab w:val="left" w:pos="-720" w:leader="none"/>
        </w:tabs>
        <w:rPr>
          <w:rFonts w:ascii="Courier New" w:hAnsi="Courier New"/>
          <w:sz w:val="16"/>
          <w:szCs w:val="16"/>
        </w:rPr>
      </w:pPr>
      <w:ins w:id="381" w:author="Onbekende auteur" w:date="2016-10-21T14:09:00Z">
        <w:r>
          <w:rPr>
            <w:rFonts w:ascii="Courier New" w:hAnsi="Courier New"/>
            <w:sz w:val="16"/>
            <w:szCs w:val="16"/>
          </w:rPr>
          <w:tab/>
          <w:tab/>
          <w:tab/>
        </w:r>
      </w:ins>
      <w:ins w:id="382" w:author="Onbekende auteur" w:date="2016-10-21T14:09:00Z">
        <w:r>
          <w:rPr>
            <w:rFonts w:ascii="Courier New" w:hAnsi="Courier New"/>
            <w:sz w:val="16"/>
            <w:szCs w:val="16"/>
          </w:rPr>
          <w:t>&lt;StUF:versie&gt;0320&lt;/StUF:versie&gt;</w:t>
        </w:r>
      </w:ins>
    </w:p>
    <w:p>
      <w:pPr>
        <w:pStyle w:val="Normal"/>
        <w:tabs>
          <w:tab w:val="left" w:pos="-720" w:leader="none"/>
        </w:tabs>
        <w:rPr>
          <w:rFonts w:ascii="Courier New" w:hAnsi="Courier New"/>
          <w:sz w:val="16"/>
          <w:szCs w:val="16"/>
        </w:rPr>
      </w:pPr>
      <w:ins w:id="383" w:author="Onbekende auteur" w:date="2016-10-21T14:09:00Z">
        <w:r>
          <w:rPr>
            <w:rFonts w:ascii="Courier New" w:hAnsi="Courier New"/>
            <w:sz w:val="16"/>
            <w:szCs w:val="16"/>
          </w:rPr>
          <w:tab/>
          <w:tab/>
          <w:tab/>
        </w:r>
      </w:ins>
      <w:ins w:id="384" w:author="Onbekende auteur" w:date="2016-10-21T14:09:00Z">
        <w:r>
          <w:rPr>
            <w:rFonts w:ascii="Courier New" w:hAnsi="Courier New"/>
            <w:sz w:val="16"/>
            <w:szCs w:val="16"/>
          </w:rPr>
          <w:t>&lt;StUF:</w:t>
        </w:r>
      </w:ins>
      <w:ins w:id="385" w:author="Onbekende auteur" w:date="2016-10-21T14:10:00Z">
        <w:r>
          <w:rPr>
            <w:rFonts w:ascii="Courier New" w:hAnsi="Courier New"/>
            <w:sz w:val="16"/>
            <w:szCs w:val="16"/>
          </w:rPr>
          <w:t>type&gt;</w:t>
        </w:r>
      </w:ins>
      <w:r>
        <w:rPr>
          <w:rFonts w:ascii="Courier New" w:hAnsi="Courier New"/>
          <w:sz w:val="16"/>
          <w:szCs w:val="16"/>
        </w:rPr>
        <w:t>RPS</w:t>
      </w:r>
      <w:ins w:id="386" w:author="Onbekende auteur" w:date="2016-10-21T14:10:00Z">
        <w:r>
          <w:rPr>
            <w:rFonts w:ascii="Courier New" w:hAnsi="Courier New"/>
            <w:sz w:val="16"/>
            <w:szCs w:val="16"/>
          </w:rPr>
          <w:t>&lt;/StUF:type&gt;</w:t>
        </w:r>
      </w:ins>
    </w:p>
    <w:p>
      <w:pPr>
        <w:pStyle w:val="Normal"/>
        <w:tabs>
          <w:tab w:val="left" w:pos="-720" w:leader="none"/>
        </w:tabs>
        <w:rPr>
          <w:rFonts w:ascii="Courier New" w:hAnsi="Courier New"/>
          <w:sz w:val="16"/>
          <w:szCs w:val="16"/>
        </w:rPr>
      </w:pPr>
      <w:ins w:id="387" w:author="Onbekende auteur" w:date="2016-10-21T14:08:00Z">
        <w:r>
          <w:rPr>
            <w:rFonts w:ascii="Courier New" w:hAnsi="Courier New"/>
            <w:sz w:val="16"/>
            <w:szCs w:val="16"/>
          </w:rPr>
          <w:tab/>
          <w:tab/>
        </w:r>
      </w:ins>
      <w:r>
        <w:rPr>
          <w:rFonts w:ascii="Courier New" w:hAnsi="Courier New"/>
          <w:sz w:val="16"/>
          <w:szCs w:val="16"/>
        </w:rPr>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del w:id="388" w:author="Onbekende auteur" w:date="2016-10-21T14:11:00Z">
        <w:r>
          <w:rPr>
            <w:rFonts w:ascii="Courier New" w:hAnsi="Courier New"/>
            <w:sz w:val="16"/>
            <w:szCs w:val="16"/>
          </w:rPr>
          <w:delText>StUF</w:delText>
        </w:r>
      </w:del>
      <w:ins w:id="389" w:author="Onbekende auteur" w:date="2016-10-21T14:11:00Z">
        <w:r>
          <w:rPr>
            <w:rFonts w:ascii="Courier New" w:hAnsi="Courier New"/>
            <w:sz w:val="16"/>
            <w:szCs w:val="16"/>
          </w:rPr>
          <w:t>bg</w:t>
        </w:r>
      </w:ins>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del w:id="390" w:author="Onbekende auteur" w:date="2016-10-21T14:11:00Z">
        <w:r>
          <w:rPr>
            <w:rFonts w:ascii="Courier New" w:hAnsi="Courier New"/>
            <w:sz w:val="16"/>
            <w:szCs w:val="16"/>
          </w:rPr>
          <w:delText>StUF</w:delText>
        </w:r>
      </w:del>
      <w:ins w:id="391" w:author="Onbekende auteur" w:date="2016-10-21T14:1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del w:id="392" w:author="Onbekende auteur" w:date="2016-10-21T14:11:00Z">
        <w:r>
          <w:rPr>
            <w:rFonts w:ascii="Courier New" w:hAnsi="Courier New"/>
            <w:sz w:val="16"/>
            <w:szCs w:val="16"/>
          </w:rPr>
          <w:delText>StUF</w:delText>
        </w:r>
      </w:del>
      <w:ins w:id="393" w:author="Onbekende auteur" w:date="2016-10-21T14:1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del w:id="394" w:author="Onbekende auteur" w:date="2016-10-21T14:12:00Z">
        <w:r>
          <w:rPr>
            <w:rFonts w:ascii="Courier New" w:hAnsi="Courier New"/>
            <w:sz w:val="16"/>
            <w:szCs w:val="16"/>
          </w:rPr>
          <w:delText>StUF</w:delText>
        </w:r>
      </w:del>
      <w:ins w:id="395" w:author="Onbekende auteur" w:date="2016-10-21T14:12: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del w:id="396" w:author="Onbekende auteur" w:date="2016-10-21T14:13:00Z">
        <w:r>
          <w:rPr>
            <w:rFonts w:ascii="Courier New" w:hAnsi="Courier New"/>
            <w:sz w:val="16"/>
            <w:szCs w:val="16"/>
          </w:rPr>
          <w:delText>StUF</w:delText>
        </w:r>
      </w:del>
      <w:ins w:id="397" w:author="Onbekende auteur" w:date="2016-10-21T14:13:00Z">
        <w:r>
          <w:rPr>
            <w:rFonts w:ascii="Courier New" w:hAnsi="Courier New"/>
            <w:sz w:val="16"/>
            <w:szCs w:val="16"/>
          </w:rPr>
          <w:t>bg</w:t>
        </w:r>
      </w:ins>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100"/>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ins w:id="398" w:author="Onbekende auteur" w:date="2016-10-21T14:14:00Z">
        <w:r>
          <w:rPr>
            <w:rFonts w:ascii="Courier New" w:hAnsi="Courier New"/>
            <w:sz w:val="16"/>
            <w:szCs w:val="16"/>
          </w:rPr>
          <w:tab/>
          <w:tab/>
          <w:tab/>
        </w:r>
      </w:ins>
      <w:ins w:id="399" w:author="Onbekende auteur" w:date="2016-10-21T14:14:00Z">
        <w:r>
          <w:rPr>
            <w:rFonts w:ascii="Courier New" w:hAnsi="Courier New"/>
            <w:sz w:val="16"/>
            <w:szCs w:val="16"/>
          </w:rPr>
          <w:t>&lt;StUF:sectormodel&gt;BG&lt;/StUF:sectormodel&gt;</w:t>
        </w:r>
      </w:ins>
    </w:p>
    <w:p>
      <w:pPr>
        <w:pStyle w:val="Normal"/>
        <w:rPr>
          <w:rFonts w:ascii="Courier New" w:hAnsi="Courier New"/>
          <w:sz w:val="16"/>
          <w:szCs w:val="16"/>
        </w:rPr>
      </w:pPr>
      <w:ins w:id="400" w:author="Onbekende auteur" w:date="2016-10-21T14:14:00Z">
        <w:r>
          <w:rPr>
            <w:rFonts w:ascii="Courier New" w:hAnsi="Courier New"/>
            <w:sz w:val="16"/>
            <w:szCs w:val="16"/>
          </w:rPr>
          <w:tab/>
          <w:tab/>
          <w:tab/>
        </w:r>
      </w:ins>
      <w:ins w:id="401" w:author="Onbekende auteur" w:date="2016-10-21T14:14:00Z">
        <w:r>
          <w:rPr>
            <w:rFonts w:ascii="Courier New" w:hAnsi="Courier New"/>
            <w:sz w:val="16"/>
            <w:szCs w:val="16"/>
          </w:rPr>
          <w:t>&lt;StUF:versie&gt;0320&lt;/StUF:versie&gt;</w:t>
        </w:r>
      </w:ins>
    </w:p>
    <w:p>
      <w:pPr>
        <w:pStyle w:val="Normal"/>
        <w:rPr>
          <w:rFonts w:ascii="Courier New" w:hAnsi="Courier New"/>
          <w:sz w:val="16"/>
          <w:szCs w:val="16"/>
        </w:rPr>
      </w:pPr>
      <w:ins w:id="402" w:author="Onbekende auteur" w:date="2016-10-21T14:14:00Z">
        <w:r>
          <w:rPr>
            <w:rFonts w:ascii="Courier New" w:hAnsi="Courier New"/>
            <w:sz w:val="16"/>
            <w:szCs w:val="16"/>
          </w:rPr>
          <w:tab/>
          <w:tab/>
          <w:tab/>
        </w:r>
      </w:ins>
      <w:ins w:id="403" w:author="Onbekende auteur" w:date="2016-10-21T14:14:00Z">
        <w:r>
          <w:rPr>
            <w:rFonts w:ascii="Courier New" w:hAnsi="Courier New"/>
            <w:sz w:val="16"/>
            <w:szCs w:val="16"/>
          </w:rPr>
          <w:t>&lt;StUF:type&gt;</w:t>
        </w:r>
      </w:ins>
      <w:r>
        <w:rPr>
          <w:rFonts w:ascii="Courier New" w:hAnsi="Courier New"/>
          <w:sz w:val="16"/>
          <w:szCs w:val="16"/>
        </w:rPr>
        <w:t>XXX</w:t>
      </w:r>
      <w:ins w:id="404" w:author="Onbekende auteur" w:date="2016-10-21T14:14:00Z">
        <w:r>
          <w:rPr>
            <w:rFonts w:ascii="Courier New" w:hAnsi="Courier New"/>
            <w:sz w:val="16"/>
            <w:szCs w:val="16"/>
          </w:rPr>
          <w:t>&lt;StUF:type&gt;</w:t>
        </w:r>
      </w:ins>
    </w:p>
    <w:p>
      <w:pPr>
        <w:pStyle w:val="Normal"/>
        <w:rPr>
          <w:rFonts w:ascii="Courier New" w:hAnsi="Courier New"/>
          <w:sz w:val="16"/>
          <w:szCs w:val="16"/>
        </w:rPr>
      </w:pPr>
      <w:ins w:id="405" w:author="Onbekende auteur" w:date="2016-10-21T14:14:00Z">
        <w:r>
          <w:rPr>
            <w:rFonts w:ascii="Courier New" w:hAnsi="Courier New"/>
            <w:sz w:val="16"/>
            <w:szCs w:val="16"/>
          </w:rPr>
          <w:tab/>
          <w:tab/>
        </w:r>
      </w:ins>
      <w:r>
        <w:rPr>
          <w:rFonts w:ascii="Courier New" w:hAnsi="Courier New"/>
          <w:sz w:val="16"/>
          <w:szCs w:val="16"/>
        </w:rPr>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del w:id="406" w:author="Onbekende auteur" w:date="2016-10-21T14:15:00Z">
        <w:r>
          <w:rPr>
            <w:rFonts w:ascii="Courier New" w:hAnsi="Courier New"/>
            <w:sz w:val="16"/>
            <w:szCs w:val="16"/>
          </w:rPr>
          <w:delText>StUF</w:delText>
        </w:r>
      </w:del>
      <w:ins w:id="407" w:author="Onbekende auteur" w:date="2016-10-21T14:15: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del w:id="408" w:author="Onbekende auteur" w:date="2016-10-21T14:15:00Z">
        <w:r>
          <w:rPr>
            <w:rFonts w:ascii="Courier New" w:hAnsi="Courier New"/>
            <w:sz w:val="16"/>
            <w:szCs w:val="16"/>
          </w:rPr>
          <w:delText>StUF</w:delText>
        </w:r>
      </w:del>
      <w:ins w:id="409" w:author="Onbekende auteur" w:date="2016-10-21T14:15: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ins w:id="410" w:author="Onbekende auteur" w:date="2016-10-21T14:15:00Z">
        <w:r>
          <w:rPr>
            <w:rFonts w:ascii="Courier New" w:hAnsi="Courier New"/>
            <w:sz w:val="16"/>
            <w:szCs w:val="16"/>
          </w:rPr>
          <w:tab/>
          <w:tab/>
          <w:tab/>
        </w:r>
      </w:ins>
      <w:ins w:id="411" w:author="Onbekende auteur" w:date="2016-10-21T14:15:00Z">
        <w:r>
          <w:rPr>
            <w:rFonts w:ascii="Courier New" w:hAnsi="Courier New"/>
            <w:sz w:val="16"/>
            <w:szCs w:val="16"/>
          </w:rPr>
          <w:t>&lt;StUF:sectormodel&gt;BG&lt;/StUF:sectormodel&gt;</w:t>
        </w:r>
      </w:ins>
    </w:p>
    <w:p>
      <w:pPr>
        <w:pStyle w:val="Normal"/>
        <w:rPr>
          <w:rFonts w:ascii="Courier New" w:hAnsi="Courier New"/>
          <w:sz w:val="16"/>
          <w:szCs w:val="16"/>
        </w:rPr>
      </w:pPr>
      <w:ins w:id="412" w:author="Onbekende auteur" w:date="2016-10-21T14:15:00Z">
        <w:r>
          <w:rPr>
            <w:rFonts w:ascii="Courier New" w:hAnsi="Courier New"/>
            <w:sz w:val="16"/>
            <w:szCs w:val="16"/>
          </w:rPr>
          <w:tab/>
          <w:tab/>
          <w:tab/>
        </w:r>
      </w:ins>
      <w:ins w:id="413" w:author="Onbekende auteur" w:date="2016-10-21T14:15:00Z">
        <w:r>
          <w:rPr>
            <w:rFonts w:ascii="Courier New" w:hAnsi="Courier New"/>
            <w:sz w:val="16"/>
            <w:szCs w:val="16"/>
          </w:rPr>
          <w:t>&lt;StUF:versie&gt;0320&lt;/StUF:versie&gt;</w:t>
        </w:r>
      </w:ins>
    </w:p>
    <w:p>
      <w:pPr>
        <w:pStyle w:val="Normal"/>
        <w:rPr>
          <w:rFonts w:ascii="Courier New" w:hAnsi="Courier New"/>
          <w:sz w:val="16"/>
          <w:szCs w:val="16"/>
        </w:rPr>
      </w:pPr>
      <w:ins w:id="414" w:author="Onbekende auteur" w:date="2016-10-21T14:15:00Z">
        <w:r>
          <w:rPr>
            <w:rFonts w:ascii="Courier New" w:hAnsi="Courier New"/>
            <w:sz w:val="16"/>
            <w:szCs w:val="16"/>
          </w:rPr>
          <w:tab/>
          <w:tab/>
          <w:tab/>
        </w:r>
      </w:ins>
      <w:ins w:id="415" w:author="Onbekende auteur" w:date="2016-10-21T14:15:00Z">
        <w:r>
          <w:rPr>
            <w:rFonts w:ascii="Courier New" w:hAnsi="Courier New"/>
            <w:sz w:val="16"/>
            <w:szCs w:val="16"/>
          </w:rPr>
          <w:t>&lt;StUF:type&gt;</w:t>
        </w:r>
      </w:ins>
      <w:r>
        <w:rPr>
          <w:rFonts w:ascii="Courier New" w:hAnsi="Courier New"/>
          <w:sz w:val="16"/>
          <w:szCs w:val="16"/>
        </w:rPr>
        <w:t>XXX</w:t>
      </w:r>
      <w:ins w:id="416" w:author="Onbekende auteur" w:date="2016-10-21T14:16:00Z">
        <w:r>
          <w:rPr>
            <w:rFonts w:ascii="Courier New" w:hAnsi="Courier New"/>
            <w:sz w:val="16"/>
            <w:szCs w:val="16"/>
          </w:rPr>
          <w:t>&lt;StUF:type&gt;</w:t>
        </w:r>
      </w:ins>
    </w:p>
    <w:p>
      <w:pPr>
        <w:pStyle w:val="Normal"/>
        <w:rPr>
          <w:rFonts w:ascii="Courier New" w:hAnsi="Courier New"/>
          <w:sz w:val="16"/>
          <w:szCs w:val="16"/>
        </w:rPr>
      </w:pPr>
      <w:ins w:id="417" w:author="Onbekende auteur" w:date="2016-10-21T14:16:00Z">
        <w:r>
          <w:rPr>
            <w:rFonts w:ascii="Courier New" w:hAnsi="Courier New"/>
            <w:sz w:val="16"/>
            <w:szCs w:val="16"/>
          </w:rPr>
          <w:tab/>
          <w:tab/>
        </w:r>
      </w:ins>
      <w:r>
        <w:rPr>
          <w:rFonts w:ascii="Courier New" w:hAnsi="Courier New"/>
          <w:sz w:val="16"/>
          <w:szCs w:val="16"/>
        </w:rPr>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del w:id="418" w:author="Onbekende auteur" w:date="2016-10-21T14:16:00Z">
        <w:r>
          <w:rPr>
            <w:rFonts w:ascii="Courier New" w:hAnsi="Courier New"/>
            <w:sz w:val="16"/>
            <w:szCs w:val="16"/>
          </w:rPr>
          <w:delText>StUF</w:delText>
        </w:r>
      </w:del>
      <w:ins w:id="419" w:author="Onbekende auteur" w:date="2016-10-21T14:16: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del w:id="420" w:author="Onbekende auteur" w:date="2016-10-21T14:17:00Z">
        <w:r>
          <w:rPr>
            <w:rFonts w:ascii="Courier New" w:hAnsi="Courier New"/>
            <w:b w:val="false"/>
            <w:bCs w:val="false"/>
            <w:i w:val="false"/>
            <w:iCs w:val="false"/>
            <w:spacing w:val="-2"/>
            <w:u w:val="none"/>
          </w:rPr>
          <w:delText>StUF</w:delText>
        </w:r>
      </w:del>
      <w:ins w:id="421" w:author="Onbekende auteur" w:date="2016-10-21T14:17:00Z">
        <w:r>
          <w:rPr>
            <w:rFonts w:ascii="Courier New" w:hAnsi="Courier New"/>
            <w:b w:val="false"/>
            <w:bCs w:val="false"/>
            <w:i w:val="false"/>
            <w:iCs w:val="false"/>
            <w:spacing w:val="-2"/>
            <w:sz w:val="20"/>
            <w:szCs w:val="20"/>
            <w:u w:val="none"/>
          </w:rPr>
          <w:t>sectormodel</w:t>
        </w:r>
      </w:ins>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ObjectenInAntwoord"/>
      <w:bookmarkStart w:id="117" w:name="Ref_ObjectenInAntwoord"/>
      <w:bookmarkEnd w:id="117"/>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del w:id="422" w:author="Onbekende auteur" w:date="2016-10-21T14:18:00Z">
        <w:r>
          <w:rPr>
            <w:rFonts w:ascii="Courier New" w:hAnsi="Courier New"/>
            <w:spacing w:val="-2"/>
          </w:rPr>
          <w:delText>StUF</w:delText>
        </w:r>
      </w:del>
      <w:ins w:id="423" w:author="Onbekende auteur" w:date="2016-10-21T14:18:00Z">
        <w:r>
          <w:rPr>
            <w:rFonts w:ascii="Courier New" w:hAnsi="Courier New"/>
            <w:spacing w:val="-2"/>
            <w:sz w:val="20"/>
            <w:szCs w:val="20"/>
          </w:rPr>
          <w:t>sectormodel</w:t>
        </w:r>
      </w:ins>
      <w:r>
        <w:rPr>
          <w:rFonts w:ascii="Courier New" w:hAnsi="Courier New"/>
          <w:spacing w:val="-2"/>
        </w:rPr>
        <w:t>:entiteittype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VullenObjectenAntwoord"/>
      <w:bookmarkStart w:id="119" w:name="Ref_VullenObjectenAntwoord"/>
      <w:bookmarkEnd w:id="119"/>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0" w:name="Ref_antwoorHistorieN"/>
      <w:bookmarkStart w:id="121" w:name="Ref_antwoorHistorieN"/>
      <w:bookmarkEnd w:id="121"/>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34">
        <w:r>
          <w:rPr>
            <w:rStyle w:val="Internetkoppeling"/>
            <w:rFonts w:ascii="Courier New" w:hAnsi="Courier New"/>
            <w:sz w:val="16"/>
            <w:szCs w:val="16"/>
            <w:rPrChange w:id="0" w:author="Onbekende auteur" w:date="2016-10-21T14:19:00Z"/>
          </w:rPr>
          <w:t>http://www.egem.nl/StUF/sector/bg/0320</w:t>
        </w:r>
      </w:hyperlink>
      <w:r>
        <w:rPr>
          <w:rFonts w:ascii="Courier New" w:hAnsi="Courier New"/>
          <w:color w:val="000000"/>
          <w:sz w:val="16"/>
          <w:szCs w:val="16"/>
        </w:rPr>
        <w:t>”</w:t>
      </w:r>
      <w:ins w:id="425" w:author="Onbekende auteur" w:date="2016-10-21T14:19:00Z">
        <w:r>
          <w:rPr>
            <w:rFonts w:ascii="Courier New" w:hAnsi="Courier New"/>
            <w:color w:val="000000"/>
            <w:sz w:val="16"/>
            <w:szCs w:val="16"/>
          </w:rPr>
          <w:t xml:space="preserve"> xmlns:</w:t>
        </w:r>
      </w:ins>
      <w:ins w:id="426" w:author="Onbekende auteur" w:date="2016-10-21T14:19:00Z">
        <w:r>
          <w:rPr>
            <w:rFonts w:ascii="Courier New" w:hAnsi="Courier New"/>
            <w:color w:val="000000"/>
            <w:sz w:val="16"/>
            <w:szCs w:val="16"/>
          </w:rPr>
          <w:t>bg</w:t>
        </w:r>
      </w:ins>
      <w:ins w:id="427" w:author="Onbekende auteur" w:date="2016-10-21T14:19:00Z">
        <w:r>
          <w:rPr>
            <w:rFonts w:ascii="Courier New" w:hAnsi="Courier New"/>
            <w:color w:val="000000"/>
            <w:sz w:val="16"/>
            <w:szCs w:val="16"/>
          </w:rPr>
          <w:t>=”http://www.egem.nl/StUF/sector/bg/0320”</w:t>
        </w:r>
      </w:ins>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ins w:id="428" w:author="Onbekende auteur" w:date="2016-10-21T14:19:00Z">
        <w:r>
          <w:rPr>
            <w:rFonts w:ascii="Courier New" w:hAnsi="Courier New"/>
            <w:sz w:val="16"/>
            <w:szCs w:val="16"/>
          </w:rPr>
          <w:tab/>
          <w:tab/>
          <w:tab/>
          <w:t>&lt;StUF:sectormodel&gt;BG&lt;/StUF:sectormodel&gt;</w:t>
        </w:r>
      </w:ins>
    </w:p>
    <w:p>
      <w:pPr>
        <w:pStyle w:val="Normal"/>
        <w:rPr>
          <w:rFonts w:ascii="Courier New" w:hAnsi="Courier New"/>
          <w:sz w:val="16"/>
          <w:szCs w:val="16"/>
        </w:rPr>
      </w:pPr>
      <w:ins w:id="429" w:author="Onbekende auteur" w:date="2016-10-21T14:19:00Z">
        <w:r>
          <w:rPr>
            <w:rFonts w:ascii="Courier New" w:hAnsi="Courier New"/>
            <w:sz w:val="16"/>
            <w:szCs w:val="16"/>
          </w:rPr>
          <w:tab/>
          <w:tab/>
          <w:tab/>
          <w:t>&lt;StUF:versie&gt;0320&lt;/StUF:versie&gt;</w:t>
        </w:r>
      </w:ins>
    </w:p>
    <w:p>
      <w:pPr>
        <w:pStyle w:val="Normal"/>
        <w:tabs>
          <w:tab w:val="left" w:pos="-720" w:leader="none"/>
        </w:tabs>
        <w:rPr>
          <w:rFonts w:ascii="Courier New" w:hAnsi="Courier New"/>
          <w:sz w:val="16"/>
          <w:szCs w:val="16"/>
        </w:rPr>
      </w:pPr>
      <w:ins w:id="430" w:author="Onbekende auteur" w:date="2016-10-21T14:19:00Z">
        <w:r>
          <w:rPr>
            <w:rFonts w:ascii="Courier New" w:hAnsi="Courier New"/>
            <w:sz w:val="16"/>
            <w:szCs w:val="16"/>
          </w:rPr>
          <w:tab/>
          <w:tab/>
          <w:tab/>
          <w:t xml:space="preserve">    &lt;StUF:type&gt;</w:t>
        </w:r>
      </w:ins>
      <w:r>
        <w:rPr>
          <w:rFonts w:ascii="Courier New" w:hAnsi="Courier New"/>
          <w:sz w:val="16"/>
          <w:szCs w:val="16"/>
        </w:rPr>
        <w:t>RPS</w:t>
      </w:r>
      <w:ins w:id="431" w:author="Onbekende auteur" w:date="2016-10-21T14:20:00Z">
        <w:r>
          <w:rPr>
            <w:rFonts w:ascii="Courier New" w:hAnsi="Courier New"/>
            <w:sz w:val="16"/>
            <w:szCs w:val="16"/>
          </w:rPr>
          <w:t>&lt;/StUF:type&gt;</w:t>
        </w:r>
      </w:ins>
    </w:p>
    <w:p>
      <w:pPr>
        <w:pStyle w:val="Normal"/>
        <w:tabs>
          <w:tab w:val="left" w:pos="-720" w:leader="none"/>
        </w:tabs>
        <w:rPr>
          <w:rFonts w:ascii="Courier New" w:hAnsi="Courier New"/>
          <w:sz w:val="16"/>
          <w:szCs w:val="16"/>
        </w:rPr>
      </w:pPr>
      <w:ins w:id="432" w:author="Onbekende auteur" w:date="2016-10-21T14:20:00Z">
        <w:r>
          <w:rPr>
            <w:rFonts w:ascii="Courier New" w:hAnsi="Courier New"/>
            <w:sz w:val="16"/>
            <w:szCs w:val="16"/>
          </w:rPr>
          <w:tab/>
          <w:tab/>
        </w:r>
      </w:ins>
      <w:r>
        <w:rPr>
          <w:rFonts w:ascii="Courier New" w:hAnsi="Courier New"/>
          <w:sz w:val="16"/>
          <w:szCs w:val="16"/>
        </w:rPr>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del w:id="433" w:author="Onbekende auteur" w:date="2016-10-21T14:21:00Z">
        <w:r>
          <w:rPr>
            <w:rFonts w:ascii="Courier New" w:hAnsi="Courier New"/>
            <w:sz w:val="16"/>
            <w:szCs w:val="16"/>
          </w:rPr>
          <w:delText>StUF</w:delText>
        </w:r>
      </w:del>
      <w:ins w:id="434" w:author="Onbekende auteur" w:date="2016-10-21T14:2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del w:id="435" w:author="Onbekende auteur" w:date="2016-10-21T14:21:00Z">
        <w:r>
          <w:rPr>
            <w:rFonts w:ascii="Courier New" w:hAnsi="Courier New"/>
            <w:sz w:val="16"/>
            <w:szCs w:val="16"/>
          </w:rPr>
          <w:delText>StUF</w:delText>
        </w:r>
      </w:del>
      <w:ins w:id="436" w:author="Onbekende auteur" w:date="2016-10-21T14:2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del w:id="437" w:author="Onbekende auteur" w:date="2016-10-21T14:21:00Z">
        <w:r>
          <w:rPr>
            <w:rFonts w:ascii="Courier New" w:hAnsi="Courier New"/>
            <w:sz w:val="16"/>
            <w:szCs w:val="16"/>
          </w:rPr>
          <w:delText>StUF</w:delText>
        </w:r>
      </w:del>
      <w:ins w:id="438" w:author="Onbekende auteur" w:date="2016-10-21T14:21: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del w:id="439" w:author="Onbekende auteur" w:date="2016-10-21T14:21:00Z">
        <w:r>
          <w:rPr>
            <w:rFonts w:ascii="Courier New" w:hAnsi="Courier New"/>
            <w:sz w:val="16"/>
            <w:szCs w:val="16"/>
          </w:rPr>
          <w:delText>StUF</w:delText>
        </w:r>
      </w:del>
      <w:ins w:id="440" w:author="Onbekende auteur" w:date="2016-10-21T14:21:00Z">
        <w:r>
          <w:rPr>
            <w:rFonts w:ascii="Courier New" w:hAnsi="Courier New"/>
            <w:sz w:val="16"/>
            <w:szCs w:val="16"/>
          </w:rPr>
          <w:t>bg</w:t>
        </w:r>
      </w:ins>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2" w:name="__RefHeading__36113624"/>
      <w:bookmarkStart w:id="123" w:name="Ref_AntwoordHistorieP"/>
      <w:bookmarkStart w:id="124" w:name="Ref_AntwoordHistorieP"/>
      <w:bookmarkEnd w:id="122"/>
      <w:bookmarkEnd w:id="124"/>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del w:id="441" w:author="Onbekende auteur" w:date="2016-10-21T14:22:00Z">
        <w:r>
          <w:rPr>
            <w:rFonts w:ascii="Courier New" w:hAnsi="Courier New"/>
            <w:sz w:val="16"/>
            <w:szCs w:val="16"/>
          </w:rPr>
          <w:delText>StUF:entiteittype</w:delText>
        </w:r>
      </w:del>
      <w:ins w:id="442" w:author="Onbekende auteur" w:date="2016-10-21T14:22: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del w:id="443" w:author="Onbekende auteur" w:date="2016-10-21T14:22:00Z">
        <w:r>
          <w:rPr>
            <w:rFonts w:ascii="Courier New" w:hAnsi="Courier New"/>
            <w:sz w:val="16"/>
            <w:szCs w:val="16"/>
          </w:rPr>
          <w:delText>StUF:entiteittype</w:delText>
        </w:r>
      </w:del>
      <w:ins w:id="444" w:author="Onbekende auteur" w:date="2016-10-21T14:22: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del w:id="445" w:author="Onbekende auteur" w:date="2016-10-21T14:22:00Z">
        <w:r>
          <w:rPr>
            <w:rFonts w:ascii="Courier New" w:hAnsi="Courier New"/>
            <w:sz w:val="16"/>
            <w:szCs w:val="16"/>
          </w:rPr>
          <w:delText>StUF:entiteittype</w:delText>
        </w:r>
      </w:del>
      <w:ins w:id="446" w:author="Onbekende auteur" w:date="2016-10-21T14:22: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del w:id="447" w:author="Onbekende auteur" w:date="2016-10-21T14:23:00Z">
        <w:r>
          <w:rPr>
            <w:rFonts w:ascii="Courier New" w:hAnsi="Courier New"/>
            <w:sz w:val="16"/>
            <w:szCs w:val="16"/>
          </w:rPr>
          <w:delText>StUF:entiteittype</w:delText>
        </w:r>
      </w:del>
      <w:ins w:id="448" w:author="Onbekende auteur" w:date="2016-10-21T14:23: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del w:id="449" w:author="Onbekende auteur" w:date="2016-10-21T14:23:00Z">
        <w:r>
          <w:rPr>
            <w:rFonts w:ascii="Courier New" w:hAnsi="Courier New"/>
            <w:sz w:val="16"/>
            <w:szCs w:val="16"/>
          </w:rPr>
          <w:delText>StUF:entiteittype</w:delText>
        </w:r>
      </w:del>
      <w:ins w:id="450" w:author="Onbekende auteur" w:date="2016-10-21T14:23: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del w:id="451" w:author="Onbekende auteur" w:date="2016-10-21T14:23:00Z">
        <w:r>
          <w:rPr>
            <w:rFonts w:ascii="Courier New" w:hAnsi="Courier New"/>
            <w:sz w:val="16"/>
            <w:szCs w:val="16"/>
          </w:rPr>
          <w:delText>StUF:entiteittype</w:delText>
        </w:r>
      </w:del>
      <w:ins w:id="452" w:author="Onbekende auteur" w:date="2016-10-21T14:23: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del w:id="453" w:author="Onbekende auteur" w:date="2016-10-21T14:23:00Z">
        <w:r>
          <w:rPr>
            <w:rFonts w:ascii="Courier New" w:hAnsi="Courier New"/>
            <w:sz w:val="16"/>
            <w:szCs w:val="16"/>
          </w:rPr>
          <w:delText>StUF:entiteittype</w:delText>
        </w:r>
      </w:del>
      <w:ins w:id="454" w:author="Onbekende auteur" w:date="2016-10-21T14:23: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del w:id="455" w:author="Onbekende auteur" w:date="2016-10-21T14:23:00Z">
        <w:r>
          <w:rPr>
            <w:rFonts w:ascii="Courier New" w:hAnsi="Courier New"/>
            <w:sz w:val="16"/>
            <w:szCs w:val="16"/>
          </w:rPr>
          <w:delText>StUF:entiteittype</w:delText>
        </w:r>
      </w:del>
      <w:ins w:id="456" w:author="Onbekende auteur" w:date="2016-10-21T14:23: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del w:id="457" w:author="Onbekende auteur" w:date="2016-10-21T14:23:00Z">
        <w:r>
          <w:rPr>
            <w:rFonts w:ascii="Courier New" w:hAnsi="Courier New"/>
            <w:sz w:val="16"/>
            <w:szCs w:val="16"/>
          </w:rPr>
          <w:delText>StUF:entiteittype</w:delText>
        </w:r>
      </w:del>
      <w:ins w:id="458" w:author="Onbekende auteur" w:date="2016-10-21T14:23: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del w:id="459" w:author="Onbekende auteur" w:date="2016-10-21T14:23:00Z">
        <w:r>
          <w:rPr>
            <w:rFonts w:ascii="Courier New" w:hAnsi="Courier New"/>
            <w:sz w:val="16"/>
            <w:szCs w:val="16"/>
          </w:rPr>
          <w:delText>StUF:entiteittype</w:delText>
        </w:r>
      </w:del>
      <w:ins w:id="460" w:author="Onbekende auteur" w:date="2016-10-21T14:23: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5" w:name="DDE_LINK2"/>
      <w:r>
        <w:rPr>
          <w:rFonts w:ascii="Courier New" w:hAnsi="Courier New"/>
          <w:sz w:val="16"/>
          <w:szCs w:val="16"/>
        </w:rPr>
        <w:t>200</w:t>
      </w:r>
      <w:bookmarkEnd w:id="125"/>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6" w:name="DDE_LINK13"/>
      <w:r>
        <w:rPr>
          <w:rFonts w:ascii="Courier New" w:hAnsi="Courier New"/>
          <w:sz w:val="16"/>
          <w:szCs w:val="16"/>
        </w:rPr>
        <w:t>200</w:t>
      </w:r>
      <w:bookmarkEnd w:id="126"/>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del w:id="461" w:author="Onbekende auteur" w:date="2016-10-21T14:24:00Z">
        <w:r>
          <w:rPr>
            <w:rFonts w:ascii="Courier New" w:hAnsi="Courier New"/>
            <w:sz w:val="16"/>
            <w:szCs w:val="16"/>
          </w:rPr>
          <w:delText>StUF:entiteittype</w:delText>
        </w:r>
      </w:del>
      <w:ins w:id="462"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del w:id="463" w:author="Onbekende auteur" w:date="2016-10-21T14:24:00Z">
        <w:r>
          <w:rPr>
            <w:rFonts w:ascii="Courier New" w:hAnsi="Courier New"/>
            <w:sz w:val="16"/>
            <w:szCs w:val="16"/>
          </w:rPr>
          <w:delText>StUF:entiteittype</w:delText>
        </w:r>
      </w:del>
      <w:ins w:id="464"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del w:id="465" w:author="Onbekende auteur" w:date="2016-10-21T14:24:00Z">
        <w:r>
          <w:rPr>
            <w:rFonts w:ascii="Courier New" w:hAnsi="Courier New"/>
            <w:sz w:val="16"/>
            <w:szCs w:val="16"/>
          </w:rPr>
          <w:delText>StUF:entiteittype</w:delText>
        </w:r>
      </w:del>
      <w:ins w:id="466"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del w:id="467" w:author="Onbekende auteur" w:date="2016-10-21T14:24:00Z">
        <w:r>
          <w:rPr>
            <w:rFonts w:ascii="Courier New" w:hAnsi="Courier New"/>
            <w:sz w:val="16"/>
            <w:szCs w:val="16"/>
          </w:rPr>
          <w:delText>StUF:entiteittype</w:delText>
        </w:r>
      </w:del>
      <w:ins w:id="468"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del w:id="469" w:author="Onbekende auteur" w:date="2016-10-21T14:24:00Z">
        <w:r>
          <w:rPr>
            <w:rFonts w:ascii="Courier New" w:hAnsi="Courier New"/>
            <w:sz w:val="16"/>
            <w:szCs w:val="16"/>
          </w:rPr>
          <w:delText>StUF:entiteittype</w:delText>
        </w:r>
      </w:del>
      <w:ins w:id="470"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del w:id="471" w:author="Onbekende auteur" w:date="2016-10-21T14:24:00Z">
        <w:r>
          <w:rPr>
            <w:rFonts w:ascii="Courier New" w:hAnsi="Courier New"/>
            <w:sz w:val="16"/>
            <w:szCs w:val="16"/>
          </w:rPr>
          <w:delText>StUF:entiteittype</w:delText>
        </w:r>
      </w:del>
      <w:ins w:id="472"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del w:id="473" w:author="Onbekende auteur" w:date="2016-10-21T14:24:00Z">
        <w:r>
          <w:rPr>
            <w:rFonts w:ascii="Courier New" w:hAnsi="Courier New"/>
            <w:sz w:val="16"/>
            <w:szCs w:val="16"/>
          </w:rPr>
          <w:delText>StUF:entiteittype</w:delText>
        </w:r>
      </w:del>
      <w:ins w:id="474"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del w:id="475" w:author="Onbekende auteur" w:date="2016-10-21T14:24:00Z">
        <w:r>
          <w:rPr>
            <w:rFonts w:ascii="Courier New" w:hAnsi="Courier New"/>
            <w:sz w:val="16"/>
            <w:szCs w:val="16"/>
          </w:rPr>
          <w:delText>StUF</w:delText>
        </w:r>
      </w:del>
      <w:ins w:id="476" w:author="Onbekende auteur" w:date="2016-10-21T14:24:00Z">
        <w:r>
          <w:rPr>
            <w:rFonts w:ascii="Courier New" w:hAnsi="Courier New"/>
            <w:sz w:val="16"/>
            <w:szCs w:val="16"/>
          </w:rPr>
          <w:t>bg</w:t>
        </w:r>
      </w:ins>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del w:id="477" w:author="Onbekende auteur" w:date="2016-10-21T14:24:00Z">
        <w:r>
          <w:rPr>
            <w:rFonts w:ascii="Courier New" w:hAnsi="Courier New"/>
            <w:sz w:val="16"/>
            <w:szCs w:val="16"/>
          </w:rPr>
          <w:delText>StUF:entiteittype</w:delText>
        </w:r>
      </w:del>
      <w:ins w:id="478"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del w:id="479" w:author="Onbekende auteur" w:date="2016-10-21T14:24:00Z">
        <w:r>
          <w:rPr>
            <w:rFonts w:ascii="Courier New" w:hAnsi="Courier New"/>
            <w:sz w:val="16"/>
            <w:szCs w:val="16"/>
          </w:rPr>
          <w:delText>StUF:entiteittype</w:delText>
        </w:r>
      </w:del>
      <w:ins w:id="480"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del w:id="481" w:author="Onbekende auteur" w:date="2016-10-21T14:24:00Z">
        <w:r>
          <w:rPr>
            <w:rFonts w:ascii="Courier New" w:hAnsi="Courier New"/>
            <w:sz w:val="16"/>
            <w:szCs w:val="16"/>
          </w:rPr>
          <w:delText>StUF:entiteittype</w:delText>
        </w:r>
      </w:del>
      <w:ins w:id="482"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del w:id="483" w:author="Onbekende auteur" w:date="2016-10-21T14:24:00Z">
        <w:r>
          <w:rPr>
            <w:rFonts w:ascii="Courier New" w:hAnsi="Courier New"/>
            <w:sz w:val="16"/>
            <w:szCs w:val="16"/>
          </w:rPr>
          <w:delText>StUF:entiteittype</w:delText>
        </w:r>
      </w:del>
      <w:ins w:id="484"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del w:id="485" w:author="Onbekende auteur" w:date="2016-10-21T14:24:00Z">
        <w:r>
          <w:rPr>
            <w:rFonts w:ascii="Courier New" w:hAnsi="Courier New"/>
            <w:sz w:val="16"/>
            <w:szCs w:val="16"/>
          </w:rPr>
          <w:delText>StUF:entiteittype</w:delText>
        </w:r>
      </w:del>
      <w:ins w:id="486"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del w:id="487" w:author="Onbekende auteur" w:date="2016-10-21T14:24:00Z">
        <w:r>
          <w:rPr>
            <w:rFonts w:ascii="Courier New" w:hAnsi="Courier New"/>
            <w:sz w:val="16"/>
            <w:szCs w:val="16"/>
          </w:rPr>
          <w:delText>StUF:entiteittype</w:delText>
        </w:r>
      </w:del>
      <w:ins w:id="488"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del w:id="489" w:author="Onbekende auteur" w:date="2016-10-21T14:24:00Z">
        <w:r>
          <w:rPr>
            <w:rFonts w:ascii="Courier New" w:hAnsi="Courier New"/>
            <w:sz w:val="16"/>
            <w:szCs w:val="16"/>
          </w:rPr>
          <w:delText>StUF:entiteittype</w:delText>
        </w:r>
      </w:del>
      <w:ins w:id="490"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del w:id="491" w:author="Onbekende auteur" w:date="2016-10-21T14:24:00Z">
        <w:r>
          <w:rPr>
            <w:rFonts w:ascii="Courier New" w:hAnsi="Courier New"/>
            <w:sz w:val="16"/>
            <w:szCs w:val="16"/>
          </w:rPr>
          <w:delText>StUF:entiteittype</w:delText>
        </w:r>
      </w:del>
      <w:ins w:id="492" w:author="Onbekende auteur" w:date="2016-10-21T14:24: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del w:id="493" w:author="Onbekende auteur" w:date="2016-10-21T14:25:00Z">
        <w:r>
          <w:rPr>
            <w:rFonts w:ascii="Courier New" w:hAnsi="Courier New"/>
            <w:sz w:val="16"/>
            <w:szCs w:val="16"/>
          </w:rPr>
          <w:delText>StUF</w:delText>
        </w:r>
      </w:del>
      <w:ins w:id="494" w:author="Onbekende auteur" w:date="2016-10-21T14:25:00Z">
        <w:r>
          <w:rPr>
            <w:rFonts w:ascii="Courier New" w:hAnsi="Courier New"/>
            <w:sz w:val="16"/>
            <w:szCs w:val="16"/>
          </w:rPr>
          <w:t>sectormodel</w:t>
        </w:r>
      </w:ins>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del w:id="495" w:author="Onbekende auteur" w:date="2016-10-21T14:25:00Z">
        <w:r>
          <w:rPr>
            <w:rFonts w:ascii="Courier New" w:hAnsi="Courier New"/>
            <w:sz w:val="16"/>
            <w:szCs w:val="16"/>
          </w:rPr>
          <w:delText>StUF:entiteittype</w:delText>
        </w:r>
      </w:del>
      <w:ins w:id="496" w:author="Onbekende auteur" w:date="2016-10-21T14:25: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del w:id="497" w:author="Onbekende auteur" w:date="2016-10-21T14:25:00Z">
        <w:r>
          <w:rPr>
            <w:rFonts w:ascii="Courier New" w:hAnsi="Courier New"/>
            <w:sz w:val="16"/>
            <w:szCs w:val="16"/>
          </w:rPr>
          <w:delText>StUF:entiteittype</w:delText>
        </w:r>
      </w:del>
      <w:ins w:id="498" w:author="Onbekende auteur" w:date="2016-10-21T14:25:00Z">
        <w:r>
          <w:rPr>
            <w:rFonts w:eastAsia="Times New Roman" w:cs="Times New Roman" w:ascii="Courier New" w:hAnsi="Courier New"/>
            <w:color w:val="auto"/>
            <w:sz w:val="16"/>
            <w:szCs w:val="16"/>
            <w:lang w:val="nl-NL" w:bidi="ar-SA"/>
          </w:rPr>
          <w:t>bg:entiteittype</w:t>
        </w:r>
      </w:ins>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7" w:name="Ref_FoutAfhVraagAntwoord"/>
      <w:bookmarkStart w:id="128" w:name="Ref_FoutAfhVraagAntwoord"/>
      <w:bookmarkEnd w:id="128"/>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100"/>
        </w:numPr>
        <w:tabs>
          <w:tab w:val="left" w:pos="0" w:leader="none"/>
        </w:tabs>
        <w:ind w:left="363" w:right="0" w:hanging="363"/>
        <w:rPr/>
      </w:pPr>
      <w:bookmarkStart w:id="129" w:name="__RefHeading__34555264"/>
      <w:bookmarkEnd w:id="129"/>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100"/>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100"/>
        </w:numPr>
        <w:tabs>
          <w:tab w:val="left" w:pos="0" w:leader="none"/>
        </w:tabs>
        <w:ind w:left="576" w:right="0" w:hanging="576"/>
        <w:rPr/>
      </w:pPr>
      <w:bookmarkStart w:id="130" w:name="__RefHeading___Toc73692_362222095"/>
      <w:bookmarkEnd w:id="130"/>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del w:id="499" w:author="Onbekende auteur" w:date="2016-10-21T14:26:00Z">
        <w:r>
          <w:rPr>
            <w:rFonts w:ascii="Courier New" w:hAnsi="Courier New"/>
          </w:rPr>
          <w:delText>StUF</w:delText>
        </w:r>
      </w:del>
      <w:ins w:id="500" w:author="Onbekende auteur" w:date="2016-10-21T14:26:00Z">
        <w:r>
          <w:rPr>
            <w:rFonts w:ascii="Courier New" w:hAnsi="Courier New"/>
          </w:rPr>
          <w:t>sectormodel</w:t>
        </w:r>
      </w:ins>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StUF:functie="update"</w:t>
      </w:r>
      <w:r>
        <w:rPr/>
        <w:t xml:space="preserve"> en met het attribute </w:t>
      </w:r>
      <w:del w:id="501" w:author="Onbekende auteur" w:date="2016-10-21T14:26:00Z">
        <w:r>
          <w:rPr>
            <w:rFonts w:ascii="Courier New" w:hAnsi="Courier New"/>
          </w:rPr>
          <w:delText>StUF</w:delText>
        </w:r>
      </w:del>
      <w:ins w:id="502" w:author="Onbekende auteur" w:date="2016-10-21T14:26:00Z">
        <w:r>
          <w:rPr>
            <w:rFonts w:ascii="Courier New" w:hAnsi="Courier New"/>
          </w:rPr>
          <w:t>sectormodel</w:t>
        </w:r>
      </w:ins>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StUF:functie="selectie"</w:t>
      </w:r>
      <w:r>
        <w:rPr/>
        <w:t xml:space="preserve"> en met het attribute </w:t>
      </w:r>
      <w:del w:id="503" w:author="Onbekende auteur" w:date="2016-10-21T14:26:00Z">
        <w:r>
          <w:rPr>
            <w:rFonts w:ascii="Courier New" w:hAnsi="Courier New"/>
          </w:rPr>
          <w:delText>StUF</w:delText>
        </w:r>
      </w:del>
      <w:ins w:id="504" w:author="Onbekende auteur" w:date="2016-10-21T14:26:00Z">
        <w:r>
          <w:rPr>
            <w:rFonts w:ascii="Courier New" w:hAnsi="Courier New"/>
          </w:rPr>
          <w:t>sectormodel</w:t>
        </w:r>
      </w:ins>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StUF:functie="antwoord"</w:t>
      </w:r>
      <w:r>
        <w:rPr/>
        <w:t xml:space="preserve"> en met het attribute </w:t>
      </w:r>
      <w:del w:id="505" w:author="Onbekende auteur" w:date="2016-10-21T14:26:00Z">
        <w:r>
          <w:rPr>
            <w:rFonts w:ascii="Courier New" w:hAnsi="Courier New"/>
          </w:rPr>
          <w:delText>StUF</w:delText>
        </w:r>
      </w:del>
      <w:ins w:id="506" w:author="Onbekende auteur" w:date="2016-10-21T14:26:00Z">
        <w:r>
          <w:rPr>
            <w:rFonts w:ascii="Courier New" w:hAnsi="Courier New"/>
          </w:rPr>
          <w:t>sectormodel</w:t>
        </w:r>
      </w:ins>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5"/>
        </w:numPr>
        <w:rPr/>
      </w:pPr>
      <w:r>
        <w:rPr/>
        <w:t xml:space="preserve">het element </w:t>
      </w:r>
      <w:r>
        <w:rPr>
          <w:rFonts w:ascii="Courier New" w:hAnsi="Courier New"/>
        </w:rPr>
        <w:t>&lt;StUF:berichtcode&gt;Di02&lt;/StUF:berichtcode&gt;</w:t>
      </w:r>
    </w:p>
    <w:p>
      <w:pPr>
        <w:pStyle w:val="Normal"/>
        <w:numPr>
          <w:ilvl w:val="0"/>
          <w:numId w:val="95"/>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74789_362222095"/>
      <w:bookmarkEnd w:id="131"/>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StUF:functie="entiteit" </w:t>
      </w:r>
      <w:del w:id="507" w:author="Onbekende auteur" w:date="2016-10-21T14:27:00Z">
        <w:r>
          <w:rPr>
            <w:rFonts w:ascii="Courier New" w:hAnsi="Courier New"/>
            <w:color w:val="auto"/>
            <w:sz w:val="18"/>
            <w:szCs w:val="18"/>
          </w:rPr>
          <w:delText>StUF</w:delText>
        </w:r>
      </w:del>
      <w:ins w:id="508" w:author="Onbekende auteur" w:date="2016-10-21T14:27:00Z">
        <w:r>
          <w:rPr>
            <w:rFonts w:ascii="Courier New" w:hAnsi="Courier New"/>
            <w:color w:val="auto"/>
            <w:sz w:val="18"/>
            <w:szCs w:val="18"/>
          </w:rPr>
          <w:t>bg</w:t>
        </w:r>
      </w:ins>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del w:id="509" w:author="Onbekende auteur" w:date="2016-10-21T14:27:00Z">
        <w:r>
          <w:rPr>
            <w:rFonts w:ascii="Courier New" w:hAnsi="Courier New"/>
            <w:color w:val="auto"/>
            <w:sz w:val="18"/>
            <w:szCs w:val="18"/>
          </w:rPr>
          <w:delText>StUF</w:delText>
        </w:r>
      </w:del>
      <w:ins w:id="510" w:author="Onbekende auteur" w:date="2016-10-21T14:27:00Z">
        <w:r>
          <w:rPr>
            <w:rFonts w:ascii="Courier New" w:hAnsi="Courier New"/>
            <w:color w:val="auto"/>
            <w:sz w:val="18"/>
            <w:szCs w:val="18"/>
          </w:rPr>
          <w:t>b</w:t>
        </w:r>
      </w:ins>
      <w:ins w:id="511" w:author="Onbekende auteur" w:date="2016-10-21T14:27:00Z">
        <w:r>
          <w:rPr>
            <w:rFonts w:ascii="Courier New" w:hAnsi="Courier New"/>
            <w:color w:val="auto"/>
            <w:sz w:val="18"/>
            <w:szCs w:val="18"/>
          </w:rPr>
          <w:t>g</w:t>
        </w:r>
      </w:ins>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del w:id="512" w:author="Onbekende auteur" w:date="2016-10-21T14:27:00Z">
        <w:r>
          <w:rPr>
            <w:rFonts w:ascii="Courier New" w:hAnsi="Courier New"/>
            <w:color w:val="auto"/>
            <w:sz w:val="18"/>
            <w:szCs w:val="18"/>
          </w:rPr>
          <w:delText>StUF</w:delText>
        </w:r>
      </w:del>
      <w:ins w:id="513" w:author="Onbekende auteur" w:date="2016-10-21T14:27:00Z">
        <w:r>
          <w:rPr>
            <w:rFonts w:ascii="Courier New" w:hAnsi="Courier New"/>
            <w:color w:val="auto"/>
            <w:sz w:val="18"/>
            <w:szCs w:val="18"/>
          </w:rPr>
          <w:t>bg</w:t>
        </w:r>
      </w:ins>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28034_84081049"/>
      <w:bookmarkEnd w:id="132"/>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del w:id="514" w:author="Onbekende auteur" w:date="2016-10-21T14:27:00Z">
        <w:r>
          <w:rPr>
            <w:rFonts w:ascii="Courier New" w:hAnsi="Courier New"/>
          </w:rPr>
          <w:delText>StUF</w:delText>
        </w:r>
      </w:del>
      <w:ins w:id="515" w:author="Onbekende auteur" w:date="2016-10-21T14:27:00Z">
        <w:r>
          <w:rPr>
            <w:rFonts w:ascii="Courier New" w:hAnsi="Courier New"/>
          </w:rPr>
          <w:t>sectormodel</w:t>
        </w:r>
      </w:ins>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del w:id="516" w:author="Onbekende auteur" w:date="2016-10-21T14:27:00Z">
        <w:r>
          <w:rPr>
            <w:rFonts w:ascii="Courier New" w:hAnsi="Courier New"/>
            <w:spacing w:val="-2"/>
          </w:rPr>
          <w:delText>StUF</w:delText>
        </w:r>
      </w:del>
      <w:ins w:id="517" w:author="Onbekende auteur" w:date="2016-10-21T14:27:00Z">
        <w:r>
          <w:rPr>
            <w:rFonts w:ascii="Courier New" w:hAnsi="Courier New"/>
            <w:spacing w:val="-2"/>
          </w:rPr>
          <w:t>sectormodel</w:t>
        </w:r>
      </w:ins>
      <w:r>
        <w:rPr>
          <w:rFonts w:ascii="Courier New" w:hAnsi="Courier New"/>
          <w:spacing w:val="-2"/>
        </w:rPr>
        <w:t>:entiteittype="XXX"</w:t>
      </w:r>
      <w:r>
        <w:rPr>
          <w:spacing w:val="-2"/>
        </w:rPr>
        <w:t xml:space="preserve"> geen elementen bevat  met het attribute </w:t>
      </w:r>
      <w:r>
        <w:rPr>
          <w:rFonts w:ascii="Courier New" w:hAnsi="Courier New"/>
          <w:spacing w:val="-2"/>
        </w:rPr>
        <w:t>StUF:functie="selectie"</w:t>
      </w:r>
      <w:r>
        <w:rPr>
          <w:spacing w:val="-2"/>
        </w:rPr>
        <w:t xml:space="preserve"> en het attribute</w:t>
      </w:r>
      <w:del w:id="518" w:author="Onbekende auteur" w:date="2016-10-21T14:27:00Z">
        <w:r>
          <w:rPr>
            <w:spacing w:val="-2"/>
          </w:rPr>
          <w:delText xml:space="preserve"> </w:delText>
        </w:r>
      </w:del>
      <w:del w:id="519" w:author="Onbekende auteur" w:date="2016-10-21T14:27:00Z">
        <w:r>
          <w:rPr>
            <w:rFonts w:ascii="Courier New" w:hAnsi="Courier New"/>
            <w:spacing w:val="-2"/>
          </w:rPr>
          <w:delText>StUF</w:delText>
        </w:r>
      </w:del>
      <w:ins w:id="520" w:author="Onbekende auteur" w:date="2016-10-21T14:27:00Z">
        <w:r>
          <w:rPr>
            <w:rFonts w:ascii="Courier New" w:hAnsi="Courier New"/>
            <w:spacing w:val="-2"/>
          </w:rPr>
          <w:t>sectormodel</w:t>
        </w:r>
      </w:ins>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del w:id="521" w:author="Onbekende auteur" w:date="2016-10-21T14:27:00Z">
        <w:r>
          <w:rPr>
            <w:rFonts w:ascii="Courier New" w:hAnsi="Courier New"/>
            <w:spacing w:val="-2"/>
          </w:rPr>
          <w:delText>StUF</w:delText>
        </w:r>
      </w:del>
      <w:ins w:id="522" w:author="Onbekende auteur" w:date="2016-10-21T14:27:00Z">
        <w:r>
          <w:rPr>
            <w:rFonts w:ascii="Courier New" w:hAnsi="Courier New"/>
            <w:spacing w:val="-2"/>
          </w:rPr>
          <w:t>sectormodel</w:t>
        </w:r>
      </w:ins>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del w:id="523" w:author="Onbekende auteur" w:date="2016-10-21T14:28:00Z">
        <w:r>
          <w:rPr>
            <w:rFonts w:ascii="Courier New" w:hAnsi="Courier New"/>
            <w:spacing w:val="-2"/>
          </w:rPr>
          <w:delText>StUF</w:delText>
        </w:r>
      </w:del>
      <w:ins w:id="524" w:author="Onbekende auteur" w:date="2016-10-21T14:28:00Z">
        <w:r>
          <w:rPr>
            <w:rFonts w:ascii="Courier New" w:hAnsi="Courier New"/>
            <w:spacing w:val="-2"/>
          </w:rPr>
          <w:t>sectormodel</w:t>
        </w:r>
      </w:ins>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35"/>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35"/>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6"/>
        </w:numPr>
        <w:rPr/>
      </w:pPr>
      <w:r>
        <w:rPr/>
        <w:t xml:space="preserve">het bericht is aangekomen bij de intermediair, </w:t>
      </w:r>
    </w:p>
    <w:p>
      <w:pPr>
        <w:pStyle w:val="Normal"/>
        <w:numPr>
          <w:ilvl w:val="0"/>
          <w:numId w:val="97"/>
        </w:numPr>
        <w:rPr/>
      </w:pPr>
      <w:r>
        <w:rPr/>
        <w:t>de intermediair heeft niet gecheckt op de correctheid van de stuurgegevens,</w:t>
      </w:r>
    </w:p>
    <w:p>
      <w:pPr>
        <w:pStyle w:val="Normal"/>
        <w:numPr>
          <w:ilvl w:val="0"/>
          <w:numId w:val="97"/>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36"/>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36"/>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37"/>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37"/>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38"/>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38"/>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39"/>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39"/>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40"/>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40"/>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41"/>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41"/>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42"/>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42"/>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43"/>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43"/>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44"/>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44"/>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45">
        <w:r>
          <w:rPr>
            <w:rStyle w:val="Internetkoppeling"/>
          </w:rPr>
          <w:tab/>
        </w:r>
      </w:hyperlink>
      <w:hyperlink r:id="rId46">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47">
        <w:r>
          <w:rPr>
            <w:rStyle w:val="Internetkoppeling"/>
          </w:rPr>
          <w:tab/>
        </w:r>
      </w:hyperlink>
      <w:hyperlink r:id="rId48">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49">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50">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51">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52">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53">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54">
        <w:r>
          <w:rPr>
            <w:rStyle w:val="Internetkoppeling"/>
          </w:rPr>
          <w:t>https://new.kinggemeenten.nl/gemma/stuf/stuf-30</w:t>
        </w:r>
      </w:hyperlink>
      <w:hyperlink r:id="rId55">
        <w:r>
          <w:rPr>
            <w:rStyle w:val="Internetkoppeling"/>
          </w:rPr>
          <w:t>2</w:t>
        </w:r>
      </w:hyperlink>
      <w:hyperlink r:id="rId56">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57">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58">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59">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60">
        <w:r>
          <w:rPr>
            <w:rStyle w:val="Internetkoppeling"/>
          </w:rPr>
          <w:t>http://www.w3.org/TR/2004/REC-xmlschema-0-20041028</w:t>
        </w:r>
      </w:hyperlink>
      <w:r>
        <w:rPr/>
        <w:t xml:space="preserve"> (Primer)</w:t>
      </w:r>
    </w:p>
    <w:p>
      <w:pPr>
        <w:pStyle w:val="Normal"/>
        <w:rPr/>
      </w:pPr>
      <w:r>
        <w:rPr/>
        <w:tab/>
      </w:r>
      <w:hyperlink r:id="rId61">
        <w:r>
          <w:rPr>
            <w:rStyle w:val="Internetkoppeling"/>
          </w:rPr>
          <w:t xml:space="preserve"> http://www.w3.org/TR/2004/REC-xmlschema-1-20041028</w:t>
        </w:r>
      </w:hyperlink>
      <w:r>
        <w:rPr/>
        <w:t xml:space="preserve"> (Structures)</w:t>
      </w:r>
    </w:p>
    <w:p>
      <w:pPr>
        <w:pStyle w:val="Normal"/>
        <w:rPr/>
      </w:pPr>
      <w:r>
        <w:rPr/>
        <w:tab/>
      </w:r>
      <w:hyperlink r:id="rId62">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63">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3" w:name="_Ref100394082"/>
      <w:bookmarkStart w:id="134" w:name="_Ref101868016"/>
      <w:r>
        <w:rPr/>
        <w:t>schrijving van een XML-document</w:t>
      </w:r>
      <w:bookmarkEnd w:id="133"/>
      <w:bookmarkEnd w:id="134"/>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64"/>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135</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68</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135</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3">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283" w:hanging="283"/>
      </w:pPr>
      <w:rPr>
        <w:rFonts w:ascii="Symbol" w:hAnsi="Symbol" w:cs="Symbol" w:hint="default"/>
      </w:rPr>
    </w:lvl>
  </w:abstractNum>
  <w:abstractNum w:abstractNumId="7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bering>
</file>

<file path=word/settings.xml><?xml version="1.0" encoding="utf-8"?>
<w:settings xmlns:w="http://schemas.openxmlformats.org/wordprocessingml/2006/main">
  <w:zoom w:percent="125"/>
  <w:trackRevisions/>
  <w:defaultTabStop w:val="408"/>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www.egem.nl/StUF/StUF0301" TargetMode="External"/><Relationship Id="rId28" Type="http://schemas.openxmlformats.org/officeDocument/2006/relationships/hyperlink" Target="http://www.egem.nl/StUF/StUF0301" TargetMode="External"/><Relationship Id="rId29" Type="http://schemas.openxmlformats.org/officeDocument/2006/relationships/hyperlink" Target="http://www.egem.nl/StUF/StUF0301" TargetMode="External"/><Relationship Id="rId30" Type="http://schemas.openxmlformats.org/officeDocument/2006/relationships/hyperlink" Target="http://www.egem.nl/StUF/StUF0301" TargetMode="External"/><Relationship Id="rId31" Type="http://schemas.openxmlformats.org/officeDocument/2006/relationships/header" Target="header1.xml"/><Relationship Id="rId32" Type="http://schemas.openxmlformats.org/officeDocument/2006/relationships/header" Target="header2.xml"/><Relationship Id="rId33" Type="http://schemas.openxmlformats.org/officeDocument/2006/relationships/hyperlink" Target="http://www.egem.nl/StUF/sector/bg/0320" TargetMode="External"/><Relationship Id="rId34" Type="http://schemas.openxmlformats.org/officeDocument/2006/relationships/hyperlink" Target="http://www.egem.nl/StUF/sector/bg/0320" TargetMode="External"/><Relationship Id="rId35" Type="http://schemas.openxmlformats.org/officeDocument/2006/relationships/image" Target="media/image2.emf"/><Relationship Id="rId36" Type="http://schemas.openxmlformats.org/officeDocument/2006/relationships/image" Target="media/image3.emf"/><Relationship Id="rId37" Type="http://schemas.openxmlformats.org/officeDocument/2006/relationships/image" Target="media/image4.emf"/><Relationship Id="rId38" Type="http://schemas.openxmlformats.org/officeDocument/2006/relationships/image" Target="media/image5.emf"/><Relationship Id="rId39" Type="http://schemas.openxmlformats.org/officeDocument/2006/relationships/image" Target="media/image6.emf"/><Relationship Id="rId40" Type="http://schemas.openxmlformats.org/officeDocument/2006/relationships/image" Target="media/image7.emf"/><Relationship Id="rId41" Type="http://schemas.openxmlformats.org/officeDocument/2006/relationships/image" Target="media/image8.emf"/><Relationship Id="rId42" Type="http://schemas.openxmlformats.org/officeDocument/2006/relationships/image" Target="media/image9.emf"/><Relationship Id="rId43" Type="http://schemas.openxmlformats.org/officeDocument/2006/relationships/image" Target="media/image10.emf"/><Relationship Id="rId44" Type="http://schemas.openxmlformats.org/officeDocument/2006/relationships/image" Target="media/image11.emf"/><Relationship Id="rId45" Type="http://schemas.openxmlformats.org/officeDocument/2006/relationships/hyperlink" Target="http://www.egem-iteams.nl/" TargetMode="External"/><Relationship Id="rId46" Type="http://schemas.openxmlformats.org/officeDocument/2006/relationships/hyperlink" Target="https://new.kinggemeenten.nl/gemma/stuf/stuf-algemeen/beheermodel" TargetMode="External"/><Relationship Id="rId47" Type="http://schemas.openxmlformats.org/officeDocument/2006/relationships/hyperlink" Target="http://www.egem-iteams.nl/" TargetMode="External"/><Relationship Id="rId48" Type="http://schemas.openxmlformats.org/officeDocument/2006/relationships/hyperlink" Target="http://www.kinggemeenten.nl/secties/gemma/gemma" TargetMode="External"/><Relationship Id="rId49" Type="http://schemas.openxmlformats.org/officeDocument/2006/relationships/hyperlink" Target="http://www.w3.org/Protocols/rfc2616/rfc2616.html" TargetMode="External"/><Relationship Id="rId50" Type="http://schemas.openxmlformats.org/officeDocument/2006/relationships/hyperlink" Target="http://www.forumstandaardisatie.nl/" TargetMode="External"/><Relationship Id="rId51" Type="http://schemas.openxmlformats.org/officeDocument/2006/relationships/hyperlink" Target="http://www.w3.org/TR/2000/NOTE-SOAP-20000508" TargetMode="External"/><Relationship Id="rId52" Type="http://schemas.openxmlformats.org/officeDocument/2006/relationships/hyperlink" Target="http://www.egem-iteams.nl/" TargetMode="External"/><Relationship Id="rId53" Type="http://schemas.openxmlformats.org/officeDocument/2006/relationships/hyperlink" Target="http://www.egem-iteams.nl/" TargetMode="External"/><Relationship Id="rId54" Type="http://schemas.openxmlformats.org/officeDocument/2006/relationships/hyperlink" Target="https://new.kinggemeenten.nl/gemma/stuf/stuf-301/standaard" TargetMode="External"/><Relationship Id="rId55" Type="http://schemas.openxmlformats.org/officeDocument/2006/relationships/hyperlink" Target="https://new.kinggemeenten.nl/gemma/stuf/stuf-301/standaard" TargetMode="External"/><Relationship Id="rId56" Type="http://schemas.openxmlformats.org/officeDocument/2006/relationships/hyperlink" Target="https://new.kinggemeenten.nl/gemma/stuf/stuf-301/standaard" TargetMode="External"/><Relationship Id="rId57" Type="http://schemas.openxmlformats.org/officeDocument/2006/relationships/hyperlink" Target="http://www.w3.org/Addressing/" TargetMode="External"/><Relationship Id="rId58" Type="http://schemas.openxmlformats.org/officeDocument/2006/relationships/hyperlink" Target="http://www.w3.org/TR/wsdl" TargetMode="External"/><Relationship Id="rId59" Type="http://schemas.openxmlformats.org/officeDocument/2006/relationships/hyperlink" Target="http://www.w3.org/TR/2000/REC-xml-20001006" TargetMode="External"/><Relationship Id="rId60" Type="http://schemas.openxmlformats.org/officeDocument/2006/relationships/hyperlink" Target="http://www.w3.org/TR/2004/REC-xmlschema-0-20041028" TargetMode="External"/><Relationship Id="rId61" Type="http://schemas.openxmlformats.org/officeDocument/2006/relationships/hyperlink" Target="http://www.w3.org/TR/2001/PR-xmlschema-0-20010330" TargetMode="External"/><Relationship Id="rId62" Type="http://schemas.openxmlformats.org/officeDocument/2006/relationships/hyperlink" Target="file:///C:/Users/Maarten/Documents/StUF/Sectormodellen/NieuweOpzet0301Sectormodellen/0205/ http://www.w3.org/TR/2004/REC-xmlschema-2-20041028" TargetMode="External"/><Relationship Id="rId63" Type="http://schemas.openxmlformats.org/officeDocument/2006/relationships/hyperlink" Target="http://www.gemmaonline.nl/images/cocreatiebasisgemeente/f/fc/TheorieHistorie5.pdf" TargetMode="External"/><Relationship Id="rId64" Type="http://schemas.openxmlformats.org/officeDocument/2006/relationships/header" Target="header3.xml"/><Relationship Id="rId65" Type="http://schemas.openxmlformats.org/officeDocument/2006/relationships/footnotes" Target="footnotes.xml"/><Relationship Id="rId66" Type="http://schemas.openxmlformats.org/officeDocument/2006/relationships/comments" Target="comments.xml"/><Relationship Id="rId67" Type="http://schemas.openxmlformats.org/officeDocument/2006/relationships/numbering" Target="numbering.xml"/><Relationship Id="rId68" Type="http://schemas.openxmlformats.org/officeDocument/2006/relationships/fontTable" Target="fontTable.xml"/><Relationship Id="rId6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59453</TotalTime>
  <Application>LibreOffice/5.1.5.2$Windows_x86 LibreOffice_project/7a864d8825610a8c07cfc3bc01dd4fce6a9447e5</Application>
  <Pages>135</Pages>
  <Words>60820</Words>
  <Characters>405508</Characters>
  <CharactersWithSpaces>465463</CharactersWithSpaces>
  <Paragraphs>4719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2016-10-24T09:56:34Z</dcterms:modified>
  <cp:revision>1377</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